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A36615">
        <w:rPr>
          <w:rFonts w:ascii="Sylfaen" w:hAnsi="Sylfaen"/>
          <w:i w:val="0"/>
          <w:sz w:val="24"/>
          <w:szCs w:val="24"/>
        </w:rPr>
        <w:t>30</w:t>
      </w:r>
      <w:r w:rsidRPr="008B1F5B">
        <w:rPr>
          <w:rFonts w:ascii="Calibri" w:hAnsi="Calibri"/>
          <w:i w:val="0"/>
          <w:sz w:val="24"/>
          <w:szCs w:val="24"/>
        </w:rPr>
        <w:t>"-ого "</w:t>
      </w:r>
      <w:r w:rsidR="007941A0">
        <w:rPr>
          <w:rFonts w:ascii="GHEA Grapalat" w:hAnsi="GHEA Grapalat"/>
          <w:i w:val="0"/>
          <w:sz w:val="24"/>
          <w:szCs w:val="24"/>
        </w:rPr>
        <w:t>12</w:t>
      </w:r>
      <w:r w:rsidR="00A36615">
        <w:rPr>
          <w:rFonts w:ascii="Calibri" w:hAnsi="Calibri"/>
          <w:i w:val="0"/>
          <w:sz w:val="24"/>
          <w:szCs w:val="24"/>
        </w:rPr>
        <w:t>"  2024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A36615">
        <w:rPr>
          <w:rFonts w:ascii="Sylfaen" w:hAnsi="Sylfaen"/>
          <w:i w:val="0"/>
          <w:sz w:val="24"/>
          <w:szCs w:val="24"/>
        </w:rPr>
        <w:t>DM-GHAPDzB-25</w:t>
      </w:r>
      <w:r w:rsidR="003436BD">
        <w:rPr>
          <w:rFonts w:ascii="Sylfaen" w:hAnsi="Sylfaen"/>
          <w:i w:val="0"/>
          <w:sz w:val="24"/>
          <w:szCs w:val="24"/>
        </w:rPr>
        <w:t>/01</w:t>
      </w:r>
    </w:p>
    <w:p w:rsidR="00E12B8D" w:rsidRPr="00501D4F" w:rsidRDefault="00E12B8D" w:rsidP="00E12B8D">
      <w:pPr>
        <w:pStyle w:val="a3"/>
        <w:widowControl w:val="0"/>
        <w:spacing w:after="160" w:line="240" w:lineRule="auto"/>
        <w:rPr>
          <w:rFonts w:ascii="GHEA Grapalat" w:hAnsi="GHEA Grapalat"/>
          <w:i w:val="0"/>
          <w:sz w:val="22"/>
          <w:szCs w:val="22"/>
        </w:rPr>
      </w:pPr>
    </w:p>
    <w:p w:rsidR="000C61C0" w:rsidRPr="000C61C0" w:rsidRDefault="000C61C0" w:rsidP="000C61C0">
      <w:pPr>
        <w:widowControl w:val="0"/>
        <w:ind w:firstLine="709"/>
        <w:rPr>
          <w:rFonts w:ascii="GHEA Grapalat" w:hAnsi="GHEA Grapalat"/>
        </w:rPr>
      </w:pPr>
      <w:r w:rsidRPr="000C61C0">
        <w:rPr>
          <w:rFonts w:ascii="GHEA Grapalat" w:hAnsi="GHEA Grapalat"/>
        </w:rPr>
        <w:t>Детский Ассоциация ведийской общины "Найденный сон Даштакара НУХ", расположенный в Араратском марзе, г.Даштакар  , в at 4-rd p. /2 /1, объявляется котировка, которая проводится в один этап.</w:t>
      </w:r>
    </w:p>
    <w:p w:rsidR="000C61C0" w:rsidRPr="000C61C0" w:rsidRDefault="000C61C0" w:rsidP="000C61C0">
      <w:pPr>
        <w:widowControl w:val="0"/>
        <w:spacing w:after="160"/>
        <w:ind w:firstLine="567"/>
        <w:jc w:val="both"/>
        <w:rPr>
          <w:rFonts w:ascii="GHEA Grapalat" w:hAnsi="GHEA Grapalat"/>
          <w:spacing w:val="6"/>
        </w:rPr>
      </w:pPr>
      <w:r w:rsidRPr="000C61C0">
        <w:rPr>
          <w:rFonts w:ascii="GHEA Grapalat" w:hAnsi="GHEA Grapalat"/>
        </w:rPr>
        <w:t>Участнику, отобранному по итогам настоящей процедуры, в</w:t>
      </w:r>
      <w:r w:rsidRPr="000C61C0">
        <w:rPr>
          <w:rFonts w:ascii="Courier New" w:hAnsi="Courier New" w:cs="Courier New"/>
          <w:lang w:val="en-US"/>
        </w:rPr>
        <w:t> </w:t>
      </w:r>
      <w:r w:rsidRPr="000C61C0">
        <w:rPr>
          <w:rFonts w:ascii="GHEA Grapalat" w:hAnsi="GHEA Grapalat"/>
          <w:spacing w:val="6"/>
        </w:rPr>
        <w:t>установленном</w:t>
      </w:r>
      <w:r w:rsidRPr="000C61C0">
        <w:rPr>
          <w:rFonts w:ascii="Courier New" w:hAnsi="Courier New" w:cs="Courier New"/>
          <w:spacing w:val="6"/>
          <w:lang w:val="en-US"/>
        </w:rPr>
        <w:t> </w:t>
      </w:r>
      <w:r w:rsidRPr="000C61C0">
        <w:rPr>
          <w:rFonts w:ascii="GHEA Grapalat" w:hAnsi="GHEA Grapalat"/>
          <w:spacing w:val="6"/>
        </w:rPr>
        <w:t xml:space="preserve">порядке будет предложено заключить договор на поставку </w:t>
      </w:r>
    </w:p>
    <w:p w:rsidR="000C61C0" w:rsidRPr="000C61C0" w:rsidRDefault="000C61C0" w:rsidP="000C61C0">
      <w:pPr>
        <w:widowControl w:val="0"/>
        <w:jc w:val="both"/>
        <w:rPr>
          <w:rFonts w:ascii="GHEA Grapalat" w:hAnsi="GHEA Grapalat"/>
        </w:rPr>
      </w:pPr>
      <w:r w:rsidRPr="000C61C0">
        <w:rPr>
          <w:rFonts w:ascii="Sylfaen" w:hAnsi="Sylfaen"/>
          <w:sz w:val="20"/>
          <w:szCs w:val="20"/>
        </w:rPr>
        <w:lastRenderedPageBreak/>
        <w:t xml:space="preserve">продуктов питания  </w:t>
      </w:r>
      <w:r w:rsidRPr="000C61C0">
        <w:rPr>
          <w:rFonts w:ascii="GHEA Grapalat" w:hAnsi="GHEA Grapalat"/>
        </w:rPr>
        <w:t>(далее — договор).</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C61C0">
        <w:rPr>
          <w:rFonts w:ascii="Courier New" w:hAnsi="Courier New" w:cs="Courier New"/>
          <w:lang w:val="en-US"/>
        </w:rPr>
        <w:t> </w:t>
      </w:r>
      <w:r w:rsidRPr="000C61C0">
        <w:rPr>
          <w:rFonts w:ascii="GHEA Grapalat" w:hAnsi="GHEA Grapalat"/>
        </w:rPr>
        <w:t>настоящей процедуре.</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C61C0" w:rsidDel="00052084">
        <w:rPr>
          <w:rFonts w:ascii="GHEA Grapalat" w:hAnsi="GHEA Grapalat"/>
        </w:rPr>
        <w:t xml:space="preserve"> </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Отобранный участник определяется из числа участников, подавших заявки, оцененные удовлетворительно</w:t>
      </w:r>
      <w:r w:rsidRPr="000C61C0">
        <w:rPr>
          <w:rFonts w:ascii="GHEA Grapalat" w:hAnsi="GHEA Grapalat"/>
          <w:lang w:val="hy-AM"/>
        </w:rPr>
        <w:t xml:space="preserve"> </w:t>
      </w:r>
      <w:r w:rsidRPr="000C61C0">
        <w:rPr>
          <w:rFonts w:ascii="GHEA Grapalat" w:hAnsi="GHEA Grapalat"/>
        </w:rPr>
        <w:t>по неценовым условиям, по принципу предпочтения, отдаваемого участнику, представившему минимальное ценовое предложение.</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В отношении настоящей процедуры применяются положения Соглашения Всемирной торговой организации по правительственным закупкам.</w:t>
      </w:r>
      <w:r w:rsidRPr="000C61C0">
        <w:rPr>
          <w:rFonts w:ascii="GHEA Grapalat" w:hAnsi="GHEA Grapalat"/>
          <w:vertAlign w:val="superscript"/>
        </w:rPr>
        <w:footnoteReference w:id="2"/>
      </w:r>
    </w:p>
    <w:p w:rsidR="000C61C0" w:rsidRPr="000C61C0" w:rsidRDefault="000C61C0" w:rsidP="000C61C0">
      <w:pPr>
        <w:widowControl w:val="0"/>
        <w:spacing w:after="160"/>
        <w:ind w:firstLine="567"/>
        <w:jc w:val="both"/>
        <w:rPr>
          <w:rFonts w:ascii="GHEA Grapalat" w:hAnsi="GHEA Grapalat"/>
          <w:spacing w:val="-6"/>
        </w:rPr>
      </w:pPr>
      <w:r w:rsidRPr="000C61C0">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C61C0">
        <w:rPr>
          <w:rFonts w:ascii="Courier New" w:hAnsi="Courier New" w:cs="Courier New"/>
          <w:spacing w:val="-6"/>
          <w:lang w:val="en-US"/>
        </w:rPr>
        <w:t> </w:t>
      </w:r>
      <w:r w:rsidRPr="000C61C0">
        <w:rPr>
          <w:rFonts w:ascii="GHEA Grapalat" w:hAnsi="GHEA Grapalat"/>
          <w:spacing w:val="-6"/>
        </w:rPr>
        <w:t xml:space="preserve">электронной форме в течение рабочего дня, следующего за днем получения заявления. </w:t>
      </w:r>
    </w:p>
    <w:p w:rsidR="000C61C0" w:rsidRPr="007C2EA9" w:rsidRDefault="000C61C0" w:rsidP="000C61C0">
      <w:pPr>
        <w:widowControl w:val="0"/>
        <w:ind w:firstLine="709"/>
        <w:rPr>
          <w:rFonts w:ascii="GHEA Grapalat" w:hAnsi="GHEA Grapalat"/>
        </w:rPr>
      </w:pPr>
      <w:r w:rsidRPr="000C61C0">
        <w:rPr>
          <w:rFonts w:ascii="GHEA Grapalat" w:hAnsi="GHEA Grapalat"/>
        </w:rPr>
        <w:t xml:space="preserve">Заявки на на открытый конкурс необходимо подавать по адресу Детский сад  &lt;&lt; Гтнвац  Ераз &gt;&gt;Араратской области, расположенный в Араратском марзе, г.Даштакар  , в at 4-rd p. /2 /1, </w:t>
      </w:r>
      <w:r w:rsidRPr="000C61C0">
        <w:rPr>
          <w:rFonts w:ascii="GHEA Grapalat" w:hAnsi="GHEA Grapalat"/>
          <w:i/>
        </w:rPr>
        <w:t xml:space="preserve"> </w:t>
      </w:r>
      <w:r w:rsidRPr="000C61C0">
        <w:rPr>
          <w:rFonts w:ascii="GHEA Grapalat" w:hAnsi="GHEA Grapalat"/>
        </w:rPr>
        <w:t>в документарной форме</w:t>
      </w:r>
      <w:r w:rsidRPr="007C2EA9">
        <w:rPr>
          <w:rFonts w:ascii="GHEA Grapalat" w:hAnsi="GHEA Grapalat"/>
        </w:rPr>
        <w:t>, до 1</w:t>
      </w:r>
      <w:r w:rsidR="00A36615">
        <w:rPr>
          <w:rFonts w:ascii="GHEA Grapalat" w:hAnsi="GHEA Grapalat"/>
        </w:rPr>
        <w:t>1</w:t>
      </w:r>
      <w:r w:rsidRPr="007C2EA9">
        <w:rPr>
          <w:rFonts w:ascii="GHEA Grapalat" w:hAnsi="GHEA Grapalat"/>
        </w:rPr>
        <w:t>.</w:t>
      </w:r>
      <w:r w:rsidR="007D0324">
        <w:rPr>
          <w:rFonts w:ascii="GHEA Grapalat" w:hAnsi="GHEA Grapalat"/>
        </w:rPr>
        <w:t>0</w:t>
      </w:r>
      <w:r w:rsidRPr="007C2EA9">
        <w:rPr>
          <w:rFonts w:ascii="GHEA Grapalat" w:hAnsi="GHEA Grapalat"/>
        </w:rPr>
        <w:t xml:space="preserve">0 </w:t>
      </w:r>
    </w:p>
    <w:p w:rsidR="000C61C0" w:rsidRPr="007C2EA9" w:rsidRDefault="000C61C0" w:rsidP="000C61C0">
      <w:pPr>
        <w:widowControl w:val="0"/>
        <w:ind w:firstLine="709"/>
        <w:rPr>
          <w:rFonts w:ascii="GHEA Grapalat" w:hAnsi="GHEA Grapalat"/>
        </w:rPr>
      </w:pPr>
    </w:p>
    <w:p w:rsidR="000C61C0" w:rsidRPr="007C2EA9" w:rsidRDefault="000C61C0" w:rsidP="000C61C0">
      <w:pPr>
        <w:widowControl w:val="0"/>
        <w:ind w:firstLine="709"/>
        <w:rPr>
          <w:rFonts w:ascii="GHEA Grapalat" w:hAnsi="GHEA Grapalat"/>
        </w:rPr>
      </w:pPr>
      <w:r w:rsidRPr="007C2EA9">
        <w:rPr>
          <w:rFonts w:ascii="GHEA Grapalat" w:hAnsi="GHEA Grapalat"/>
        </w:rPr>
        <w:t xml:space="preserve">часов 7-го дня со дня опубликования настоящего объявления. Кроме армянского языка заявки могут быть поданы также на английском или русском языке. Вскрытие заявок будет проводиться по адресу &lt;&lt; Гтнвац  Ераз &gt;&gt; АНКА находится на </w:t>
      </w:r>
      <w:r w:rsidRPr="007C2EA9">
        <w:rPr>
          <w:rFonts w:ascii="GHEA Grapalat" w:hAnsi="GHEA Grapalat"/>
        </w:rPr>
        <w:lastRenderedPageBreak/>
        <w:t xml:space="preserve">г.Даштакар  , в at 4-rd p. /2 </w:t>
      </w:r>
      <w:r w:rsidR="00A36615">
        <w:rPr>
          <w:rFonts w:ascii="GHEA Grapalat" w:hAnsi="GHEA Grapalat"/>
        </w:rPr>
        <w:t>/1, 07.01.2025</w:t>
      </w:r>
      <w:r w:rsidRPr="007C2EA9">
        <w:rPr>
          <w:rFonts w:ascii="GHEA Grapalat" w:hAnsi="GHEA Grapalat"/>
        </w:rPr>
        <w:t xml:space="preserve"> года в 1</w:t>
      </w:r>
      <w:r w:rsidR="00A36615">
        <w:rPr>
          <w:rFonts w:ascii="GHEA Grapalat" w:hAnsi="GHEA Grapalat"/>
        </w:rPr>
        <w:t>1</w:t>
      </w:r>
      <w:r w:rsidRPr="007C2EA9">
        <w:rPr>
          <w:rFonts w:ascii="GHEA Grapalat" w:hAnsi="GHEA Grapalat"/>
        </w:rPr>
        <w:t>:</w:t>
      </w:r>
      <w:r w:rsidR="007D0324">
        <w:rPr>
          <w:rFonts w:ascii="GHEA Grapalat" w:hAnsi="GHEA Grapalat"/>
        </w:rPr>
        <w:t>0</w:t>
      </w:r>
      <w:r w:rsidRPr="007C2EA9">
        <w:rPr>
          <w:rFonts w:ascii="GHEA Grapalat" w:hAnsi="GHEA Grapalat"/>
        </w:rPr>
        <w:t>0.</w:t>
      </w:r>
    </w:p>
    <w:p w:rsidR="000C61C0" w:rsidRPr="007C2EA9" w:rsidRDefault="000C61C0" w:rsidP="000C61C0">
      <w:pPr>
        <w:widowControl w:val="0"/>
        <w:spacing w:after="160"/>
        <w:ind w:firstLine="567"/>
        <w:jc w:val="both"/>
        <w:rPr>
          <w:rFonts w:ascii="GHEA Grapalat" w:hAnsi="GHEA Grapalat"/>
        </w:rPr>
      </w:pPr>
      <w:r w:rsidRPr="007C2EA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0C61C0" w:rsidRPr="000C61C0" w:rsidRDefault="000C61C0" w:rsidP="000C61C0">
      <w:pPr>
        <w:widowControl w:val="0"/>
        <w:spacing w:after="160"/>
        <w:ind w:firstLine="567"/>
        <w:jc w:val="both"/>
        <w:rPr>
          <w:rFonts w:ascii="GHEA Grapalat" w:hAnsi="GHEA Grapalat"/>
        </w:rPr>
      </w:pPr>
      <w:r w:rsidRPr="007C2EA9">
        <w:rPr>
          <w:rFonts w:ascii="GHEA Grapalat" w:hAnsi="GHEA Grapalat"/>
        </w:rPr>
        <w:t>Для получения дополнительной информации, связанной с настоящим</w:t>
      </w:r>
      <w:r w:rsidRPr="000C61C0">
        <w:rPr>
          <w:rFonts w:ascii="Courier New" w:hAnsi="Courier New" w:cs="Courier New"/>
          <w:lang w:val="en-US"/>
        </w:rPr>
        <w:t> </w:t>
      </w:r>
      <w:r w:rsidRPr="000C61C0">
        <w:rPr>
          <w:rFonts w:ascii="GHEA Grapalat" w:hAnsi="GHEA Grapalat"/>
        </w:rPr>
        <w:t xml:space="preserve">объявлением, можете обратиться к секретарю Оценочной комиссии </w:t>
      </w:r>
    </w:p>
    <w:p w:rsidR="000C61C0" w:rsidRPr="000C61C0" w:rsidRDefault="000C61C0" w:rsidP="000C61C0">
      <w:pPr>
        <w:widowControl w:val="0"/>
        <w:spacing w:after="160"/>
        <w:ind w:firstLine="720"/>
        <w:jc w:val="both"/>
        <w:rPr>
          <w:rFonts w:ascii="GHEA Grapalat" w:hAnsi="GHEA Grapalat"/>
        </w:rPr>
      </w:pP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E12B8D" w:rsidRPr="00501D4F" w:rsidRDefault="009E3704" w:rsidP="000C61C0">
      <w:pPr>
        <w:widowControl w:val="0"/>
        <w:spacing w:after="160"/>
        <w:ind w:firstLine="567"/>
        <w:jc w:val="both"/>
        <w:rPr>
          <w:rFonts w:ascii="GHEA Grapalat" w:hAnsi="GHEA Grapalat"/>
          <w: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0C61C0" w:rsidRPr="00151EE5">
        <w:rPr>
          <w:rFonts w:ascii="GHEA Grapalat" w:hAnsi="GHEA Grapalat"/>
          <w:i/>
        </w:rPr>
        <w:t xml:space="preserve">&lt;&lt; Гтнвац  Ераз &gt;&gt; </w:t>
      </w:r>
      <w:r w:rsidR="000C61C0" w:rsidRPr="00B94E45">
        <w:rPr>
          <w:rFonts w:ascii="GHEA Grapalat" w:hAnsi="GHEA Grapalat"/>
          <w:i/>
        </w:rPr>
        <w:t xml:space="preserve">АНКА </w:t>
      </w:r>
      <w:r w:rsidR="000C61C0" w:rsidRPr="00151EE5">
        <w:rPr>
          <w:rFonts w:ascii="GHEA Grapalat" w:hAnsi="GHEA Grapalat"/>
          <w:i/>
        </w:rPr>
        <w:t xml:space="preserve">г.Даштакар  </w:t>
      </w:r>
      <w:r w:rsidR="00E12B8D"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A36615">
        <w:rPr>
          <w:rFonts w:ascii="Sylfaen" w:hAnsi="Sylfaen"/>
        </w:rPr>
        <w:t>DM-GHAPDzB-25/02</w:t>
      </w:r>
      <w:r w:rsidR="009E3704" w:rsidRPr="009E3704">
        <w:rPr>
          <w:rFonts w:ascii="GHEA Grapalat" w:hAnsi="GHEA Grapalat"/>
          <w:i/>
        </w:rPr>
        <w:br/>
        <w:t xml:space="preserve">№ 1 от </w:t>
      </w:r>
      <w:r w:rsidR="00A36615">
        <w:rPr>
          <w:rFonts w:ascii="GHEA Grapalat" w:hAnsi="GHEA Grapalat"/>
          <w:i/>
        </w:rPr>
        <w:t>30</w:t>
      </w:r>
      <w:r w:rsidR="008B1F5B">
        <w:rPr>
          <w:rFonts w:ascii="GHEA Grapalat" w:hAnsi="GHEA Grapalat"/>
        </w:rPr>
        <w:t>.12</w:t>
      </w:r>
      <w:r w:rsidR="009E3704" w:rsidRPr="009E3704">
        <w:rPr>
          <w:rFonts w:ascii="GHEA Grapalat" w:hAnsi="GHEA Grapalat"/>
        </w:rPr>
        <w:t>.</w:t>
      </w:r>
      <w:r w:rsidR="00A36615">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0C61C0" w:rsidRPr="009044F1" w:rsidRDefault="000C61C0" w:rsidP="000C61C0">
      <w:pPr>
        <w:pStyle w:val="aa"/>
        <w:widowControl w:val="0"/>
        <w:spacing w:after="160"/>
        <w:ind w:right="-7" w:firstLine="567"/>
        <w:jc w:val="center"/>
        <w:rPr>
          <w:rFonts w:ascii="GHEA Grapalat" w:hAnsi="GHEA Grapalat"/>
        </w:rPr>
      </w:pPr>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Гтнвац  Ераз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0C61C0" w:rsidRPr="009044F1" w:rsidRDefault="000C61C0" w:rsidP="000C61C0">
      <w:pPr>
        <w:pStyle w:val="aa"/>
        <w:widowControl w:val="0"/>
        <w:spacing w:after="160"/>
        <w:ind w:right="-7" w:firstLine="567"/>
        <w:jc w:val="center"/>
        <w:rPr>
          <w:rFonts w:ascii="GHEA Grapalat" w:hAnsi="GHEA Grapalat"/>
        </w:rPr>
      </w:pPr>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Гтнвац  Ераз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0C61C0" w:rsidRPr="009044F1" w:rsidRDefault="000C61C0" w:rsidP="000C61C0">
      <w:pPr>
        <w:pStyle w:val="aa"/>
        <w:widowControl w:val="0"/>
        <w:spacing w:after="160"/>
        <w:ind w:right="-7" w:firstLine="567"/>
        <w:jc w:val="center"/>
        <w:rPr>
          <w:rFonts w:ascii="GHEA Grapalat" w:hAnsi="GHEA Grapalat"/>
        </w:rPr>
      </w:pPr>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Гтнвац  Ераз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A36615">
        <w:rPr>
          <w:rFonts w:ascii="Sylfaen" w:hAnsi="Sylfaen"/>
        </w:rPr>
        <w:t>DM-GHAPDzB-25/02</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0C61C0" w:rsidRPr="009044F1" w:rsidRDefault="00E12B8D" w:rsidP="000C61C0">
      <w:pPr>
        <w:pStyle w:val="aa"/>
        <w:widowControl w:val="0"/>
        <w:spacing w:after="160"/>
        <w:ind w:right="-7" w:firstLine="567"/>
        <w:jc w:val="center"/>
        <w:rPr>
          <w:rFonts w:ascii="GHEA Grapalat" w:hAnsi="GHEA Grapalat"/>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 xml:space="preserve">Предметом закупки является приобретение </w:t>
      </w:r>
      <w:r w:rsidR="000C61C0" w:rsidRPr="00D5244A">
        <w:rPr>
          <w:rFonts w:ascii="GHEA Grapalat" w:hAnsi="GHEA Grapalat"/>
          <w:sz w:val="32"/>
          <w:szCs w:val="32"/>
        </w:rPr>
        <w:t>"</w:t>
      </w:r>
      <w:r w:rsidR="000C61C0" w:rsidRPr="00B94E45">
        <w:rPr>
          <w:rFonts w:ascii="Arial" w:hAnsi="Arial" w:cs="Arial"/>
          <w:i/>
        </w:rPr>
        <w:t xml:space="preserve"> </w:t>
      </w:r>
      <w:r w:rsidR="000C61C0" w:rsidRPr="00151EE5">
        <w:rPr>
          <w:rFonts w:ascii="GHEA Grapalat" w:hAnsi="GHEA Grapalat"/>
          <w:i/>
        </w:rPr>
        <w:t xml:space="preserve"> Гтнвац  Ераз </w:t>
      </w:r>
      <w:r w:rsidR="000C61C0" w:rsidRPr="009044F1">
        <w:rPr>
          <w:rFonts w:ascii="GHEA Grapalat" w:hAnsi="GHEA Grapalat"/>
          <w:i/>
        </w:rPr>
        <w:t>"</w:t>
      </w:r>
      <w:r w:rsidR="000C61C0" w:rsidRPr="00B94E45">
        <w:rPr>
          <w:rFonts w:ascii="GHEA Grapalat" w:hAnsi="GHEA Grapalat"/>
        </w:rPr>
        <w:t>АНКА</w:t>
      </w:r>
      <w:r w:rsidR="000C61C0" w:rsidRPr="009044F1">
        <w:rPr>
          <w:rFonts w:ascii="GHEA Grapalat" w:hAnsi="GHEA Grapalat"/>
          <w:i/>
        </w:rPr>
        <w:t xml:space="preserve"> </w:t>
      </w:r>
    </w:p>
    <w:p w:rsidR="00E12B8D" w:rsidRPr="00A10C84" w:rsidRDefault="000C61C0" w:rsidP="000C61C0">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E12B8D" w:rsidRPr="00A10C84">
        <w:rPr>
          <w:rFonts w:ascii="GHEA Grapalat" w:hAnsi="GHEA Grapalat"/>
          <w:i w:val="0"/>
          <w:sz w:val="24"/>
          <w:szCs w:val="24"/>
        </w:rPr>
        <w:t>лоты "</w:t>
      </w:r>
      <w:r w:rsidR="00A36615">
        <w:rPr>
          <w:rFonts w:ascii="GHEA Grapalat" w:hAnsi="GHEA Grapalat"/>
          <w:i w:val="0"/>
          <w:sz w:val="24"/>
          <w:szCs w:val="24"/>
        </w:rPr>
        <w:t>2</w:t>
      </w:r>
      <w:r w:rsidR="00E12B8D" w:rsidRPr="00A10C84">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10C84" w:rsidRPr="00A10C84" w:rsidTr="008B1F5B">
        <w:trPr>
          <w:jc w:val="center"/>
        </w:trPr>
        <w:tc>
          <w:tcPr>
            <w:tcW w:w="2776" w:type="dxa"/>
            <w:gridSpan w:val="2"/>
            <w:vAlign w:val="center"/>
          </w:tcPr>
          <w:p w:rsidR="00E12B8D" w:rsidRPr="00A10C84" w:rsidRDefault="00E12B8D" w:rsidP="008B1F5B">
            <w:pPr>
              <w:pStyle w:val="23"/>
              <w:widowControl w:val="0"/>
              <w:spacing w:after="120" w:line="240" w:lineRule="auto"/>
              <w:ind w:firstLine="0"/>
              <w:jc w:val="center"/>
              <w:rPr>
                <w:rFonts w:ascii="GHEA Grapalat" w:hAnsi="GHEA Grapalat"/>
                <w:b/>
                <w:i/>
                <w:sz w:val="24"/>
                <w:szCs w:val="24"/>
              </w:rPr>
            </w:pPr>
            <w:r w:rsidRPr="00A10C84">
              <w:rPr>
                <w:rFonts w:ascii="GHEA Grapalat" w:hAnsi="GHEA Grapalat"/>
                <w:b/>
                <w:i/>
                <w:sz w:val="24"/>
                <w:szCs w:val="24"/>
              </w:rPr>
              <w:t>Лотов</w:t>
            </w:r>
          </w:p>
        </w:tc>
        <w:tc>
          <w:tcPr>
            <w:tcW w:w="6458" w:type="dxa"/>
            <w:vMerge w:val="restart"/>
            <w:vAlign w:val="center"/>
          </w:tcPr>
          <w:p w:rsidR="00E12B8D" w:rsidRPr="00A10C84" w:rsidRDefault="00E12B8D" w:rsidP="008B1F5B">
            <w:pPr>
              <w:pStyle w:val="23"/>
              <w:widowControl w:val="0"/>
              <w:spacing w:after="120" w:line="240" w:lineRule="auto"/>
              <w:ind w:firstLine="0"/>
              <w:jc w:val="center"/>
              <w:rPr>
                <w:rFonts w:ascii="GHEA Grapalat" w:hAnsi="GHEA Grapalat"/>
                <w:b/>
                <w:i/>
                <w:sz w:val="24"/>
                <w:szCs w:val="24"/>
              </w:rPr>
            </w:pPr>
            <w:r w:rsidRPr="00A10C84">
              <w:rPr>
                <w:rFonts w:ascii="GHEA Grapalat" w:hAnsi="GHEA Grapalat"/>
                <w:b/>
                <w:i/>
                <w:sz w:val="24"/>
                <w:szCs w:val="24"/>
              </w:rPr>
              <w:t>Наименование лота</w:t>
            </w:r>
          </w:p>
        </w:tc>
      </w:tr>
      <w:tr w:rsidR="00A10C84" w:rsidRPr="00A10C84" w:rsidTr="008B1F5B">
        <w:trPr>
          <w:jc w:val="center"/>
        </w:trPr>
        <w:tc>
          <w:tcPr>
            <w:tcW w:w="1530" w:type="dxa"/>
            <w:vAlign w:val="center"/>
          </w:tcPr>
          <w:p w:rsidR="00E12B8D" w:rsidRPr="00A10C84" w:rsidRDefault="00E12B8D" w:rsidP="008B1F5B">
            <w:pPr>
              <w:pStyle w:val="23"/>
              <w:widowControl w:val="0"/>
              <w:spacing w:after="120" w:line="240" w:lineRule="auto"/>
              <w:ind w:firstLine="0"/>
              <w:jc w:val="center"/>
              <w:rPr>
                <w:rFonts w:ascii="GHEA Grapalat" w:hAnsi="GHEA Grapalat"/>
                <w:sz w:val="24"/>
                <w:szCs w:val="24"/>
              </w:rPr>
            </w:pPr>
            <w:r w:rsidRPr="00A10C84">
              <w:rPr>
                <w:rFonts w:ascii="GHEA Grapalat" w:hAnsi="GHEA Grapalat"/>
                <w:b/>
                <w:i/>
                <w:sz w:val="24"/>
                <w:szCs w:val="24"/>
              </w:rPr>
              <w:t>Номера</w:t>
            </w:r>
          </w:p>
        </w:tc>
        <w:tc>
          <w:tcPr>
            <w:tcW w:w="1246" w:type="dxa"/>
            <w:vAlign w:val="center"/>
          </w:tcPr>
          <w:p w:rsidR="00E12B8D" w:rsidRPr="00A10C84" w:rsidRDefault="00E12B8D" w:rsidP="008B1F5B">
            <w:pPr>
              <w:pStyle w:val="23"/>
              <w:widowControl w:val="0"/>
              <w:spacing w:after="120" w:line="240" w:lineRule="auto"/>
              <w:ind w:firstLine="0"/>
              <w:jc w:val="center"/>
              <w:rPr>
                <w:rFonts w:ascii="GHEA Grapalat" w:hAnsi="GHEA Grapalat"/>
                <w:b/>
                <w:i/>
                <w:sz w:val="24"/>
                <w:szCs w:val="24"/>
              </w:rPr>
            </w:pPr>
            <w:r w:rsidRPr="00A10C84">
              <w:rPr>
                <w:rFonts w:ascii="GHEA Grapalat" w:hAnsi="GHEA Grapalat"/>
                <w:b/>
                <w:i/>
                <w:sz w:val="24"/>
                <w:szCs w:val="24"/>
              </w:rPr>
              <w:t>Цена закупки</w:t>
            </w:r>
          </w:p>
        </w:tc>
        <w:tc>
          <w:tcPr>
            <w:tcW w:w="6458" w:type="dxa"/>
            <w:vMerge/>
            <w:vAlign w:val="center"/>
          </w:tcPr>
          <w:p w:rsidR="00E12B8D" w:rsidRPr="00A10C84" w:rsidRDefault="00E12B8D" w:rsidP="008B1F5B">
            <w:pPr>
              <w:pStyle w:val="23"/>
              <w:widowControl w:val="0"/>
              <w:spacing w:after="120" w:line="240" w:lineRule="auto"/>
              <w:ind w:firstLine="0"/>
              <w:rPr>
                <w:rFonts w:ascii="GHEA Grapalat" w:hAnsi="GHEA Grapalat"/>
                <w:b/>
                <w:i/>
                <w:sz w:val="24"/>
                <w:szCs w:val="24"/>
              </w:rPr>
            </w:pP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6</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1020000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Масло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54</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1350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Давить</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A10C84">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9044F1">
        <w:rPr>
          <w:rFonts w:ascii="GHEA Grapalat" w:hAnsi="GHEA Grapalat"/>
          <w:sz w:val="24"/>
          <w:szCs w:val="24"/>
        </w:rPr>
        <w:t xml:space="preserve">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12B8D">
      <w:pPr>
        <w:pStyle w:val="aff3"/>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w:t>
      </w:r>
      <w:r w:rsidRPr="006622A4">
        <w:rPr>
          <w:rFonts w:ascii="GHEA Grapalat" w:hAnsi="GHEA Grapalat"/>
        </w:rPr>
        <w:lastRenderedPageBreak/>
        <w:t>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12B8D">
      <w:pPr>
        <w:pStyle w:val="aff3"/>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w:t>
      </w:r>
      <w:r w:rsidRPr="009044F1">
        <w:rPr>
          <w:rFonts w:ascii="GHEA Grapalat" w:hAnsi="GHEA Grapalat"/>
        </w:rPr>
        <w:lastRenderedPageBreak/>
        <w:t>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w:t>
      </w:r>
      <w:r w:rsidRPr="00F9791A">
        <w:rPr>
          <w:rFonts w:ascii="GHEA Grapalat" w:hAnsi="GHEA Grapalat"/>
          <w:lang w:val="hy-AM"/>
        </w:rPr>
        <w:lastRenderedPageBreak/>
        <w:t>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0C61C0" w:rsidRPr="007C2EA9" w:rsidRDefault="00E12B8D" w:rsidP="000C61C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C61C0" w:rsidRPr="009044F1">
        <w:rPr>
          <w:rFonts w:ascii="GHEA Grapalat" w:hAnsi="GHEA Grapalat"/>
          <w:sz w:val="24"/>
          <w:szCs w:val="24"/>
        </w:rPr>
        <w:t>4.2</w:t>
      </w:r>
      <w:r w:rsidR="000C61C0" w:rsidRPr="00444026">
        <w:rPr>
          <w:rFonts w:ascii="GHEA Grapalat" w:hAnsi="GHEA Grapalat"/>
          <w:sz w:val="24"/>
          <w:szCs w:val="24"/>
        </w:rPr>
        <w:t>.</w:t>
      </w:r>
      <w:r w:rsidR="000C61C0" w:rsidRPr="00444026">
        <w:rPr>
          <w:rFonts w:ascii="GHEA Grapalat" w:hAnsi="GHEA Grapalat"/>
          <w:sz w:val="24"/>
          <w:szCs w:val="24"/>
        </w:rPr>
        <w:tab/>
      </w:r>
      <w:r w:rsidR="000C61C0">
        <w:rPr>
          <w:rFonts w:ascii="GHEA Grapalat" w:hAnsi="GHEA Grapalat"/>
          <w:sz w:val="24"/>
          <w:szCs w:val="24"/>
        </w:rPr>
        <w:t xml:space="preserve">Заявки на процедуру необходимо представить в </w:t>
      </w:r>
      <w:r w:rsidR="000C61C0" w:rsidRPr="007C2EA9">
        <w:rPr>
          <w:rFonts w:ascii="GHEA Grapalat" w:hAnsi="GHEA Grapalat"/>
          <w:sz w:val="24"/>
          <w:szCs w:val="24"/>
        </w:rPr>
        <w:t>комиссию по адресу &lt;&lt; Гтнвац  Ераз &gt;&gt;Араратской области, расположенный в Араратском марзе, г.Даштакар  , в at 4-rd p. /2 /1,  1</w:t>
      </w:r>
      <w:r w:rsidR="00A36615">
        <w:rPr>
          <w:rFonts w:ascii="GHEA Grapalat" w:hAnsi="GHEA Grapalat"/>
          <w:sz w:val="24"/>
          <w:szCs w:val="24"/>
        </w:rPr>
        <w:t>1</w:t>
      </w:r>
      <w:r w:rsidR="000C61C0" w:rsidRPr="007C2EA9">
        <w:rPr>
          <w:rFonts w:ascii="GHEA Grapalat" w:hAnsi="GHEA Grapalat"/>
          <w:sz w:val="24"/>
          <w:szCs w:val="24"/>
        </w:rPr>
        <w:t>.</w:t>
      </w:r>
      <w:r w:rsidR="007D0324">
        <w:rPr>
          <w:rFonts w:ascii="GHEA Grapalat" w:hAnsi="GHEA Grapalat"/>
          <w:sz w:val="24"/>
          <w:szCs w:val="24"/>
        </w:rPr>
        <w:t>0</w:t>
      </w:r>
      <w:r w:rsidR="000C61C0" w:rsidRPr="007C2EA9">
        <w:rPr>
          <w:rFonts w:ascii="GHEA Grapalat" w:hAnsi="GHEA Grapalat"/>
          <w:sz w:val="24"/>
          <w:szCs w:val="24"/>
        </w:rPr>
        <w:t>0 часов "</w:t>
      </w:r>
      <w:r w:rsidR="00A36615">
        <w:rPr>
          <w:rFonts w:ascii="GHEA Grapalat" w:hAnsi="GHEA Grapalat"/>
          <w:sz w:val="24"/>
          <w:szCs w:val="24"/>
        </w:rPr>
        <w:t>07</w:t>
      </w:r>
      <w:r w:rsidR="000C61C0" w:rsidRPr="007C2EA9">
        <w:rPr>
          <w:rFonts w:ascii="GHEA Grapalat" w:hAnsi="GHEA Grapalat"/>
          <w:sz w:val="24"/>
          <w:szCs w:val="24"/>
        </w:rPr>
        <w:t xml:space="preserve">" </w:t>
      </w:r>
      <w:r w:rsidR="00A36615">
        <w:rPr>
          <w:rFonts w:ascii="GHEA Grapalat" w:hAnsi="GHEA Grapalat"/>
          <w:sz w:val="24"/>
          <w:szCs w:val="24"/>
        </w:rPr>
        <w:t>01  2025</w:t>
      </w:r>
      <w:r w:rsidR="000C61C0" w:rsidRPr="007C2EA9">
        <w:rPr>
          <w:rFonts w:ascii="GHEA Grapalat" w:hAnsi="GHEA Grapalat"/>
          <w:sz w:val="24"/>
          <w:szCs w:val="24"/>
        </w:rPr>
        <w:t xml:space="preserve"> г дня с даты опубликования в бюллетене объявления и приглашения на настоящую процедуру. </w:t>
      </w:r>
    </w:p>
    <w:p w:rsidR="00E12B8D" w:rsidRDefault="00E12B8D" w:rsidP="000C61C0">
      <w:pPr>
        <w:pStyle w:val="23"/>
        <w:widowControl w:val="0"/>
        <w:tabs>
          <w:tab w:val="left" w:pos="1134"/>
        </w:tabs>
        <w:spacing w:after="160" w:line="240" w:lineRule="auto"/>
        <w:ind w:firstLine="567"/>
        <w:rPr>
          <w:rFonts w:ascii="GHEA Grapalat" w:hAnsi="GHEA Grapalat" w:cs="Sylfaen"/>
          <w:sz w:val="24"/>
          <w:szCs w:val="24"/>
        </w:rPr>
      </w:pPr>
      <w:r w:rsidRPr="007C2EA9">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7C2EA9">
        <w:rPr>
          <w:rFonts w:ascii="Sylfaen" w:hAnsi="Sylfaen"/>
          <w:i/>
          <w:sz w:val="24"/>
          <w:szCs w:val="24"/>
        </w:rPr>
        <w:t xml:space="preserve"> </w:t>
      </w:r>
      <w:r w:rsidR="009E3704" w:rsidRPr="007C2EA9">
        <w:rPr>
          <w:rFonts w:ascii="Sylfaen" w:hAnsi="Sylfaen"/>
          <w:i/>
          <w:sz w:val="24"/>
          <w:szCs w:val="24"/>
          <w:lang w:val="en-US"/>
        </w:rPr>
        <w:t>A</w:t>
      </w:r>
      <w:r w:rsidR="009E3704" w:rsidRPr="007C2EA9">
        <w:rPr>
          <w:rFonts w:ascii="Sylfaen" w:hAnsi="Sylfaen"/>
          <w:i/>
          <w:sz w:val="24"/>
          <w:szCs w:val="24"/>
        </w:rPr>
        <w:t>.</w:t>
      </w:r>
      <w:r w:rsidR="009E3704" w:rsidRPr="007C2EA9">
        <w:rPr>
          <w:rFonts w:ascii="Sylfaen" w:hAnsi="Sylfaen"/>
          <w:i/>
          <w:sz w:val="24"/>
          <w:szCs w:val="24"/>
          <w:lang w:val="en-US"/>
        </w:rPr>
        <w:t>Akop</w:t>
      </w:r>
      <w:r w:rsidR="009E3704" w:rsidRPr="007C2EA9">
        <w:rPr>
          <w:rFonts w:ascii="Sylfaen" w:hAnsi="Sylfaen"/>
          <w:i/>
          <w:sz w:val="24"/>
          <w:szCs w:val="24"/>
        </w:rPr>
        <w:t>ян</w:t>
      </w:r>
      <w:r w:rsidRPr="007C2EA9">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w:t>
      </w:r>
      <w:r>
        <w:rPr>
          <w:rFonts w:ascii="GHEA Grapalat" w:hAnsi="GHEA Grapalat"/>
          <w:sz w:val="24"/>
          <w:szCs w:val="24"/>
        </w:rPr>
        <w:lastRenderedPageBreak/>
        <w:t>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w:t>
      </w:r>
      <w:r w:rsidRPr="009044F1">
        <w:rPr>
          <w:rFonts w:ascii="GHEA Grapalat" w:hAnsi="GHEA Grapalat"/>
        </w:rPr>
        <w:lastRenderedPageBreak/>
        <w:t>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C61C0" w:rsidRPr="00460460">
        <w:rPr>
          <w:rFonts w:ascii="GHEA Grapalat" w:hAnsi="GHEA Grapalat"/>
          <w:sz w:val="24"/>
          <w:szCs w:val="24"/>
        </w:rPr>
        <w:t>7</w:t>
      </w:r>
      <w:r w:rsidR="000C61C0" w:rsidRPr="009044F1">
        <w:rPr>
          <w:rFonts w:ascii="GHEA Grapalat" w:hAnsi="GHEA Grapalat"/>
          <w:sz w:val="24"/>
          <w:szCs w:val="24"/>
        </w:rPr>
        <w:t xml:space="preserve">"-ый </w:t>
      </w:r>
      <w:r w:rsidR="000C61C0" w:rsidRPr="007C2EA9">
        <w:rPr>
          <w:rFonts w:ascii="GHEA Grapalat" w:hAnsi="GHEA Grapalat"/>
          <w:sz w:val="24"/>
          <w:szCs w:val="24"/>
        </w:rPr>
        <w:t>день в " 1</w:t>
      </w:r>
      <w:r w:rsidR="00A36615">
        <w:rPr>
          <w:rFonts w:ascii="GHEA Grapalat" w:hAnsi="GHEA Grapalat"/>
          <w:sz w:val="24"/>
          <w:szCs w:val="24"/>
        </w:rPr>
        <w:t>1</w:t>
      </w:r>
      <w:r w:rsidR="007C2EA9" w:rsidRPr="007C2EA9">
        <w:rPr>
          <w:rFonts w:ascii="GHEA Grapalat" w:hAnsi="GHEA Grapalat"/>
          <w:sz w:val="24"/>
          <w:szCs w:val="24"/>
        </w:rPr>
        <w:t>.</w:t>
      </w:r>
      <w:r w:rsidR="007D0324">
        <w:rPr>
          <w:rFonts w:ascii="GHEA Grapalat" w:hAnsi="GHEA Grapalat"/>
          <w:sz w:val="24"/>
          <w:szCs w:val="24"/>
        </w:rPr>
        <w:t>0</w:t>
      </w:r>
      <w:r w:rsidR="000C61C0" w:rsidRPr="007C2EA9">
        <w:rPr>
          <w:rFonts w:ascii="GHEA Grapalat" w:hAnsi="GHEA Grapalat"/>
          <w:sz w:val="24"/>
          <w:szCs w:val="24"/>
        </w:rPr>
        <w:t>0</w:t>
      </w:r>
      <w:r w:rsidR="007C2EA9" w:rsidRPr="007C2EA9">
        <w:rPr>
          <w:rFonts w:ascii="GHEA Grapalat" w:hAnsi="GHEA Grapalat"/>
          <w:sz w:val="24"/>
          <w:szCs w:val="24"/>
        </w:rPr>
        <w:t xml:space="preserve"> </w:t>
      </w:r>
      <w:r w:rsidR="000C61C0" w:rsidRPr="007C2EA9">
        <w:rPr>
          <w:rFonts w:ascii="GHEA Grapalat" w:hAnsi="GHEA Grapalat"/>
          <w:sz w:val="24"/>
          <w:szCs w:val="24"/>
        </w:rPr>
        <w:t xml:space="preserve">час </w:t>
      </w:r>
      <w:r w:rsidRPr="007C2EA9">
        <w:rPr>
          <w:rFonts w:ascii="GHEA Grapalat" w:hAnsi="GHEA Grapalat"/>
          <w:sz w:val="24"/>
          <w:szCs w:val="24"/>
        </w:rPr>
        <w:t xml:space="preserve">со дня опубликования </w:t>
      </w:r>
      <w:r w:rsidRPr="009044F1">
        <w:rPr>
          <w:rFonts w:ascii="GHEA Grapalat" w:hAnsi="GHEA Grapalat"/>
          <w:sz w:val="24"/>
          <w:szCs w:val="24"/>
        </w:rPr>
        <w:t xml:space="preserve">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r w:rsidRPr="009775E8">
        <w:rPr>
          <w:rFonts w:ascii="GHEA Grapalat" w:hAnsi="GHEA Grapalat"/>
          <w:sz w:val="24"/>
          <w:szCs w:val="24"/>
        </w:rPr>
        <w:lastRenderedPageBreak/>
        <w:t xml:space="preserve">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w:t>
      </w:r>
      <w:r w:rsidRPr="00B6749E">
        <w:rPr>
          <w:rFonts w:ascii="GHEA Grapalat" w:hAnsi="GHEA Grapalat"/>
          <w:sz w:val="24"/>
          <w:szCs w:val="24"/>
        </w:rPr>
        <w:lastRenderedPageBreak/>
        <w:t>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w:t>
      </w:r>
      <w:r w:rsidRPr="00AA7DF7">
        <w:rPr>
          <w:rFonts w:ascii="GHEA Grapalat" w:hAnsi="GHEA Grapalat"/>
        </w:rPr>
        <w:lastRenderedPageBreak/>
        <w:t xml:space="preserve">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w:t>
      </w:r>
      <w:r w:rsidRPr="00A74478">
        <w:rPr>
          <w:rFonts w:ascii="GHEA Grapalat" w:hAnsi="GHEA Grapalat"/>
          <w:sz w:val="24"/>
          <w:szCs w:val="24"/>
        </w:rPr>
        <w:lastRenderedPageBreak/>
        <w:t xml:space="preserve">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 xml:space="preserve">С целью применения пункта 8.20. части 1 настоящего приглашения может быть созвано внеочередное заседание </w:t>
      </w:r>
      <w:r w:rsidRPr="00B57B4F">
        <w:rPr>
          <w:rFonts w:ascii="GHEA Grapalat" w:hAnsi="GHEA Grapalat"/>
          <w:sz w:val="24"/>
          <w:szCs w:val="24"/>
        </w:rPr>
        <w:lastRenderedPageBreak/>
        <w:t>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12B8D">
      <w:pPr>
        <w:pStyle w:val="23"/>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12B8D">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A36615">
        <w:rPr>
          <w:rFonts w:ascii="Sylfaen" w:hAnsi="Sylfaen"/>
          <w:sz w:val="24"/>
          <w:szCs w:val="24"/>
        </w:rPr>
        <w:t>DM-GHAPDzB-25/02</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7C4DE6" w:rsidP="00E12B8D">
      <w:pPr>
        <w:jc w:val="both"/>
        <w:rPr>
          <w:rFonts w:ascii="GHEA Grapalat" w:hAnsi="GHEA Grapalat" w:cs="Sylfaen"/>
        </w:rPr>
      </w:pPr>
      <w:r w:rsidRPr="003F594E">
        <w:rPr>
          <w:rFonts w:ascii="Sylfaen" w:hAnsi="Sylfaen"/>
        </w:rPr>
        <w:t>«</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A36615">
        <w:rPr>
          <w:rFonts w:ascii="Sylfaen" w:hAnsi="Sylfaen"/>
        </w:rPr>
        <w:t>DM-GHAPDzB-25/02</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A36615">
        <w:rPr>
          <w:rFonts w:ascii="Sylfaen" w:hAnsi="Sylfaen"/>
        </w:rPr>
        <w:t>DM-GHAPDzB-25/02</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12B8D">
      <w:pPr>
        <w:pStyle w:val="aff3"/>
        <w:widowControl w:val="0"/>
        <w:numPr>
          <w:ilvl w:val="0"/>
          <w:numId w:val="32"/>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A36615">
        <w:rPr>
          <w:rFonts w:ascii="Sylfaen" w:hAnsi="Sylfaen"/>
        </w:rPr>
        <w:t>DM-GHAPDzB-25/02</w:t>
      </w:r>
      <w:r w:rsidR="008B1F5B">
        <w:rPr>
          <w:rFonts w:ascii="Sylfaen" w:hAnsi="Sylfaen"/>
          <w:i/>
        </w:rPr>
        <w:t xml:space="preserve"> </w:t>
      </w:r>
      <w:r w:rsidRPr="00AF791F">
        <w:rPr>
          <w:rFonts w:ascii="GHEA Grapalat" w:hAnsi="GHEA Grapalat"/>
        </w:rPr>
        <w:t>"*</w:t>
      </w:r>
    </w:p>
    <w:p w:rsidR="00E12B8D" w:rsidRDefault="00E12B8D" w:rsidP="00E12B8D">
      <w:pPr>
        <w:pStyle w:val="aff3"/>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12B8D">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A36615">
        <w:rPr>
          <w:rFonts w:ascii="Sylfaen" w:hAnsi="Sylfaen"/>
          <w:sz w:val="24"/>
          <w:szCs w:val="24"/>
        </w:rPr>
        <w:t>DM-GHAPDzB-25/02</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A36615">
        <w:rPr>
          <w:rFonts w:ascii="Sylfaen" w:hAnsi="Sylfaen"/>
        </w:rPr>
        <w:t>DM-GHAPDzB-25/02</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A36615">
        <w:rPr>
          <w:rFonts w:ascii="Sylfaen" w:hAnsi="Sylfaen"/>
          <w:i w:val="0"/>
          <w:sz w:val="24"/>
          <w:szCs w:val="24"/>
        </w:rPr>
        <w:t>DM-GHAPDzB-25/02</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943F5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943F5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943F5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943F5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943F5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943F5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943F5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943F5B"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943F5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943F5B"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943F5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943F5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12B8D">
      <w:pPr>
        <w:pStyle w:val="aff3"/>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12B8D">
      <w:pPr>
        <w:pStyle w:val="aff3"/>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12B8D">
      <w:pPr>
        <w:pStyle w:val="aff3"/>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12B8D">
      <w:pPr>
        <w:pStyle w:val="aff3"/>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12B8D">
      <w:pPr>
        <w:pStyle w:val="aff3"/>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A36615">
        <w:rPr>
          <w:rFonts w:ascii="Sylfaen" w:hAnsi="Sylfaen"/>
          <w:sz w:val="24"/>
          <w:szCs w:val="24"/>
        </w:rPr>
        <w:t>DM-GHAPDzB-25/02</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A36615">
        <w:rPr>
          <w:rFonts w:ascii="Sylfaen" w:hAnsi="Sylfaen"/>
        </w:rPr>
        <w:t>DM-GHAPDzB-25/02</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A36615">
        <w:rPr>
          <w:rFonts w:ascii="Sylfaen" w:hAnsi="Sylfaen"/>
        </w:rPr>
        <w:t>DM-GHAPDzB-25/02</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A36615">
        <w:rPr>
          <w:rFonts w:ascii="Sylfaen" w:hAnsi="Sylfaen"/>
          <w:i/>
        </w:rPr>
        <w:t>DM-GHAPDzB-25/02</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 xml:space="preserve">Требовании. Банк не обязан проверять факты нарушения </w:t>
      </w:r>
      <w:r w:rsidRPr="00B138F3">
        <w:rPr>
          <w:rFonts w:ascii="GHEA Grapalat" w:hAnsi="GHEA Grapalat"/>
          <w:sz w:val="22"/>
          <w:szCs w:val="22"/>
        </w:rPr>
        <w:lastRenderedPageBreak/>
        <w:t>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0C61C0" w:rsidRDefault="00446B99" w:rsidP="000C61C0">
            <w:pPr>
              <w:pStyle w:val="aa"/>
              <w:widowControl w:val="0"/>
              <w:spacing w:after="160"/>
              <w:ind w:right="-7"/>
              <w:rPr>
                <w:rFonts w:ascii="GHEA Grapalat" w:hAnsi="GHEA Grapalat"/>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0C61C0" w:rsidRPr="00D5244A">
              <w:rPr>
                <w:rFonts w:ascii="GHEA Grapalat" w:hAnsi="GHEA Grapalat"/>
                <w:sz w:val="32"/>
                <w:szCs w:val="32"/>
              </w:rPr>
              <w:t>"</w:t>
            </w:r>
            <w:r w:rsidR="000C61C0" w:rsidRPr="00B94E45">
              <w:rPr>
                <w:rFonts w:ascii="Arial" w:hAnsi="Arial" w:cs="Arial"/>
                <w:i/>
              </w:rPr>
              <w:t xml:space="preserve"> </w:t>
            </w:r>
            <w:r w:rsidR="000C61C0" w:rsidRPr="00151EE5">
              <w:rPr>
                <w:rFonts w:ascii="GHEA Grapalat" w:hAnsi="GHEA Grapalat"/>
                <w:i/>
              </w:rPr>
              <w:t xml:space="preserve"> Гтнвац  Ераз </w:t>
            </w:r>
            <w:r w:rsidR="000C61C0" w:rsidRPr="009044F1">
              <w:rPr>
                <w:rFonts w:ascii="GHEA Grapalat" w:hAnsi="GHEA Grapalat"/>
                <w:i/>
              </w:rPr>
              <w:t>"</w:t>
            </w:r>
            <w:r w:rsidR="000C61C0" w:rsidRPr="00B94E45">
              <w:rPr>
                <w:rFonts w:ascii="GHEA Grapalat" w:hAnsi="GHEA Grapalat"/>
              </w:rPr>
              <w:t>АНКА</w:t>
            </w:r>
            <w:r w:rsidR="000C61C0" w:rsidRPr="009044F1">
              <w:rPr>
                <w:rFonts w:ascii="GHEA Grapalat" w:hAnsi="GHEA Grapalat"/>
                <w:i/>
              </w:rPr>
              <w:t xml:space="preserve"> </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0C61C0"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565484">
              <w:rPr>
                <w:rFonts w:ascii="Arial Unicode" w:hAnsi="Arial Unicode"/>
                <w:iCs/>
                <w:color w:val="000000"/>
                <w:sz w:val="20"/>
                <w:szCs w:val="20"/>
                <w:lang w:val="pt-BR"/>
              </w:rPr>
              <w:t xml:space="preserve">04234477                  </w:t>
            </w:r>
          </w:p>
        </w:tc>
      </w:tr>
      <w:tr w:rsidR="000C61C0"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E94078" w:rsidRDefault="000C61C0" w:rsidP="000C61C0">
            <w:pPr>
              <w:widowControl w:val="0"/>
              <w:tabs>
                <w:tab w:val="left" w:pos="855"/>
              </w:tabs>
              <w:spacing w:after="160"/>
              <w:ind w:left="360"/>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E94078">
              <w:t>АКБАБАНК</w:t>
            </w:r>
          </w:p>
        </w:tc>
      </w:tr>
      <w:tr w:rsidR="000C61C0"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565484">
              <w:rPr>
                <w:rFonts w:ascii="Arial Unicode" w:hAnsi="Arial Unicode"/>
                <w:iCs/>
                <w:color w:val="000000"/>
                <w:sz w:val="20"/>
                <w:szCs w:val="20"/>
                <w:lang w:val="pt-BR"/>
              </w:rPr>
              <w:t>220129690321000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 xml:space="preserve">Акцептованная сумма (цифрами и прописью) (предусмотрена для частичного акцепта </w:t>
            </w:r>
            <w:r w:rsidRPr="00B138F3">
              <w:rPr>
                <w:rFonts w:ascii="GHEA Grapalat" w:hAnsi="GHEA Grapalat"/>
              </w:rPr>
              <w:lastRenderedPageBreak/>
              <w:t>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A36615">
        <w:rPr>
          <w:rFonts w:ascii="Sylfaen" w:hAnsi="Sylfaen"/>
        </w:rPr>
        <w:t>DM-GHAPDzB-25/02</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D0A48" w:rsidRPr="003F594E">
        <w:rPr>
          <w:rFonts w:ascii="Sylfaen" w:hAnsi="Sylfaen"/>
        </w:rPr>
        <w:t>«</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A36615">
        <w:rPr>
          <w:rFonts w:ascii="Sylfaen" w:hAnsi="Sylfaen"/>
          <w:i/>
        </w:rPr>
        <w:t>DM-GHAPDzB-25/02</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0C61C0" w:rsidRDefault="00446B99" w:rsidP="000C61C0">
            <w:pPr>
              <w:pStyle w:val="aa"/>
              <w:widowControl w:val="0"/>
              <w:spacing w:after="160"/>
              <w:ind w:right="-7" w:firstLine="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0C61C0" w:rsidRPr="00D5244A">
              <w:rPr>
                <w:rFonts w:ascii="GHEA Grapalat" w:hAnsi="GHEA Grapalat"/>
                <w:sz w:val="32"/>
                <w:szCs w:val="32"/>
              </w:rPr>
              <w:t>"</w:t>
            </w:r>
            <w:r w:rsidR="000C61C0" w:rsidRPr="00B94E45">
              <w:rPr>
                <w:rFonts w:ascii="Arial" w:hAnsi="Arial" w:cs="Arial"/>
                <w:i/>
              </w:rPr>
              <w:t xml:space="preserve"> </w:t>
            </w:r>
            <w:r w:rsidR="000C61C0" w:rsidRPr="00151EE5">
              <w:rPr>
                <w:rFonts w:ascii="GHEA Grapalat" w:hAnsi="GHEA Grapalat"/>
                <w:i/>
              </w:rPr>
              <w:t xml:space="preserve"> Гтнвац  Ераз </w:t>
            </w:r>
            <w:r w:rsidR="000C61C0" w:rsidRPr="009044F1">
              <w:rPr>
                <w:rFonts w:ascii="GHEA Grapalat" w:hAnsi="GHEA Grapalat"/>
                <w:i/>
              </w:rPr>
              <w:t>"</w:t>
            </w:r>
            <w:r w:rsidR="000C61C0" w:rsidRPr="00B94E45">
              <w:rPr>
                <w:rFonts w:ascii="GHEA Grapalat" w:hAnsi="GHEA Grapalat"/>
              </w:rPr>
              <w:t>АНКА</w:t>
            </w:r>
            <w:r w:rsidR="000C61C0" w:rsidRPr="009044F1">
              <w:rPr>
                <w:rFonts w:ascii="GHEA Grapalat" w:hAnsi="GHEA Grapalat"/>
                <w:i/>
              </w:rPr>
              <w:t xml:space="preserve"> </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C61C0"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565484">
              <w:rPr>
                <w:rFonts w:ascii="Arial Unicode" w:hAnsi="Arial Unicode"/>
                <w:iCs/>
                <w:color w:val="000000"/>
                <w:sz w:val="20"/>
                <w:szCs w:val="20"/>
                <w:lang w:val="pt-BR"/>
              </w:rPr>
              <w:t xml:space="preserve">04234477                  </w:t>
            </w:r>
          </w:p>
        </w:tc>
      </w:tr>
      <w:tr w:rsidR="000C61C0"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E94078" w:rsidRDefault="000C61C0" w:rsidP="000C61C0">
            <w:pPr>
              <w:widowControl w:val="0"/>
              <w:tabs>
                <w:tab w:val="left" w:pos="855"/>
              </w:tabs>
              <w:spacing w:after="160"/>
              <w:ind w:left="360"/>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E94078">
              <w:t>АКБАБАНК</w:t>
            </w:r>
          </w:p>
        </w:tc>
      </w:tr>
      <w:tr w:rsidR="000C61C0"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565484">
              <w:rPr>
                <w:rFonts w:ascii="Arial Unicode" w:hAnsi="Arial Unicode"/>
                <w:iCs/>
                <w:color w:val="000000"/>
                <w:sz w:val="20"/>
                <w:szCs w:val="20"/>
                <w:lang w:val="pt-BR"/>
              </w:rPr>
              <w:t>220129690321000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A36615">
        <w:rPr>
          <w:rFonts w:ascii="Sylfaen" w:hAnsi="Sylfaen"/>
          <w:sz w:val="24"/>
          <w:szCs w:val="24"/>
        </w:rPr>
        <w:t>DM-GHAPDzB-25/02</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A36615">
        <w:rPr>
          <w:rFonts w:ascii="Sylfaen" w:hAnsi="Sylfaen"/>
          <w:sz w:val="24"/>
          <w:szCs w:val="24"/>
        </w:rPr>
        <w:t>DM-GHAPDzB-25/02</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ПОКУПАТЕЛЬ</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ГНКО" Гтнвац  Ераз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г.Даштакар  , в at 4-rd p. /2 /1</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Акба банк:</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lastRenderedPageBreak/>
              <w:t>Веди м / с</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ПК 220129690321000</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 xml:space="preserve">AVC 04234477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 Мелконян</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/подпись/</w:t>
            </w:r>
          </w:p>
          <w:p w:rsidR="00E12B8D" w:rsidRPr="00B138F3" w:rsidRDefault="000C61C0" w:rsidP="000C61C0">
            <w:pPr>
              <w:widowControl w:val="0"/>
              <w:spacing w:after="160"/>
              <w:jc w:val="center"/>
              <w:rPr>
                <w:rFonts w:ascii="GHEA Grapalat" w:hAnsi="GHEA Grapalat"/>
              </w:rPr>
            </w:pPr>
            <w:r w:rsidRPr="000C61C0">
              <w:rPr>
                <w:rFonts w:ascii="GHEA Grapalat" w:hAnsi="GHEA Grapalat"/>
                <w:b/>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3A3F76">
        <w:rPr>
          <w:rFonts w:ascii="GHEA Grapalat" w:hAnsi="GHEA Grapalat" w:cs="Sylfaen"/>
          <w:b/>
          <w:lang w:val="hy-AM"/>
        </w:rPr>
        <w:t>D</w:t>
      </w:r>
      <w:r w:rsidR="00A36615">
        <w:rPr>
          <w:rFonts w:ascii="GHEA Grapalat" w:hAnsi="GHEA Grapalat" w:cs="Sylfaen"/>
          <w:b/>
          <w:lang w:val="hy-AM"/>
        </w:rPr>
        <w:t>M-GHAPSDB-25/02</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pPr w:leftFromText="180" w:rightFromText="180" w:vertAnchor="text" w:tblpXSpec="center" w:tblpY="1"/>
        <w:tblOverlap w:val="neve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1134"/>
        <w:gridCol w:w="5387"/>
        <w:gridCol w:w="1161"/>
        <w:gridCol w:w="783"/>
        <w:gridCol w:w="1060"/>
        <w:gridCol w:w="777"/>
        <w:gridCol w:w="1322"/>
        <w:gridCol w:w="1276"/>
        <w:gridCol w:w="992"/>
      </w:tblGrid>
      <w:tr w:rsidR="007941A0" w:rsidRPr="00362D9A" w:rsidTr="000C61C0">
        <w:tc>
          <w:tcPr>
            <w:tcW w:w="16155" w:type="dxa"/>
            <w:gridSpan w:val="11"/>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Продукт:</w:t>
            </w:r>
          </w:p>
        </w:tc>
      </w:tr>
      <w:tr w:rsidR="007941A0" w:rsidRPr="00362D9A" w:rsidTr="000C61C0">
        <w:trPr>
          <w:trHeight w:val="219"/>
        </w:trPr>
        <w:tc>
          <w:tcPr>
            <w:tcW w:w="704"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номер дозы в приглашении</w:t>
            </w:r>
          </w:p>
        </w:tc>
        <w:tc>
          <w:tcPr>
            <w:tcW w:w="1559"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имя</w:t>
            </w:r>
          </w:p>
        </w:tc>
        <w:tc>
          <w:tcPr>
            <w:tcW w:w="1134"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товарный знак, знак и наименование производителя</w:t>
            </w:r>
          </w:p>
        </w:tc>
        <w:tc>
          <w:tcPr>
            <w:tcW w:w="5387"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техническая спецификация</w:t>
            </w:r>
          </w:p>
        </w:tc>
        <w:tc>
          <w:tcPr>
            <w:tcW w:w="1161"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единица измерения</w:t>
            </w:r>
          </w:p>
        </w:tc>
        <w:tc>
          <w:tcPr>
            <w:tcW w:w="783"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цена за единицу/ драм</w:t>
            </w:r>
          </w:p>
        </w:tc>
        <w:tc>
          <w:tcPr>
            <w:tcW w:w="1060"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общая стоимость/ драм</w:t>
            </w:r>
          </w:p>
        </w:tc>
        <w:tc>
          <w:tcPr>
            <w:tcW w:w="777"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Общая сумма</w:t>
            </w:r>
          </w:p>
        </w:tc>
        <w:tc>
          <w:tcPr>
            <w:tcW w:w="3590" w:type="dxa"/>
            <w:gridSpan w:val="3"/>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предложения</w:t>
            </w:r>
          </w:p>
        </w:tc>
      </w:tr>
      <w:tr w:rsidR="007941A0" w:rsidRPr="00362D9A" w:rsidTr="000C61C0">
        <w:trPr>
          <w:trHeight w:val="1895"/>
        </w:trPr>
        <w:tc>
          <w:tcPr>
            <w:tcW w:w="704" w:type="dxa"/>
            <w:vMerge/>
            <w:vAlign w:val="center"/>
          </w:tcPr>
          <w:p w:rsidR="007941A0" w:rsidRPr="00362D9A" w:rsidRDefault="007941A0" w:rsidP="000C61C0">
            <w:pPr>
              <w:jc w:val="center"/>
              <w:rPr>
                <w:rFonts w:ascii="GHEA Grapalat" w:hAnsi="GHEA Grapalat"/>
                <w:sz w:val="14"/>
                <w:szCs w:val="14"/>
              </w:rPr>
            </w:pPr>
          </w:p>
        </w:tc>
        <w:tc>
          <w:tcPr>
            <w:tcW w:w="1559" w:type="dxa"/>
            <w:vMerge/>
            <w:vAlign w:val="center"/>
          </w:tcPr>
          <w:p w:rsidR="007941A0" w:rsidRPr="00362D9A" w:rsidRDefault="007941A0" w:rsidP="000C61C0">
            <w:pPr>
              <w:jc w:val="center"/>
              <w:rPr>
                <w:rFonts w:ascii="GHEA Grapalat" w:hAnsi="GHEA Grapalat"/>
                <w:sz w:val="14"/>
                <w:szCs w:val="14"/>
              </w:rPr>
            </w:pPr>
          </w:p>
        </w:tc>
        <w:tc>
          <w:tcPr>
            <w:tcW w:w="1134" w:type="dxa"/>
            <w:vMerge/>
            <w:vAlign w:val="center"/>
          </w:tcPr>
          <w:p w:rsidR="007941A0" w:rsidRPr="00362D9A" w:rsidRDefault="007941A0" w:rsidP="000C61C0">
            <w:pPr>
              <w:jc w:val="center"/>
              <w:rPr>
                <w:rFonts w:ascii="GHEA Grapalat" w:hAnsi="GHEA Grapalat"/>
                <w:sz w:val="14"/>
                <w:szCs w:val="14"/>
              </w:rPr>
            </w:pPr>
          </w:p>
        </w:tc>
        <w:tc>
          <w:tcPr>
            <w:tcW w:w="5387" w:type="dxa"/>
            <w:vMerge/>
            <w:vAlign w:val="center"/>
          </w:tcPr>
          <w:p w:rsidR="007941A0" w:rsidRPr="00362D9A" w:rsidRDefault="007941A0" w:rsidP="000C61C0">
            <w:pPr>
              <w:jc w:val="center"/>
              <w:rPr>
                <w:rFonts w:ascii="GHEA Grapalat" w:hAnsi="GHEA Grapalat"/>
                <w:sz w:val="14"/>
                <w:szCs w:val="14"/>
              </w:rPr>
            </w:pPr>
          </w:p>
        </w:tc>
        <w:tc>
          <w:tcPr>
            <w:tcW w:w="1161" w:type="dxa"/>
            <w:vMerge/>
            <w:vAlign w:val="center"/>
          </w:tcPr>
          <w:p w:rsidR="007941A0" w:rsidRPr="00362D9A" w:rsidRDefault="007941A0" w:rsidP="000C61C0">
            <w:pPr>
              <w:jc w:val="center"/>
              <w:rPr>
                <w:rFonts w:ascii="GHEA Grapalat" w:hAnsi="GHEA Grapalat"/>
                <w:sz w:val="14"/>
                <w:szCs w:val="14"/>
              </w:rPr>
            </w:pPr>
          </w:p>
        </w:tc>
        <w:tc>
          <w:tcPr>
            <w:tcW w:w="783" w:type="dxa"/>
            <w:vMerge/>
            <w:vAlign w:val="center"/>
          </w:tcPr>
          <w:p w:rsidR="007941A0" w:rsidRPr="00362D9A" w:rsidRDefault="007941A0" w:rsidP="000C61C0">
            <w:pPr>
              <w:jc w:val="center"/>
              <w:rPr>
                <w:rFonts w:ascii="GHEA Grapalat" w:hAnsi="GHEA Grapalat"/>
                <w:sz w:val="14"/>
                <w:szCs w:val="14"/>
              </w:rPr>
            </w:pPr>
          </w:p>
        </w:tc>
        <w:tc>
          <w:tcPr>
            <w:tcW w:w="1060" w:type="dxa"/>
            <w:vMerge/>
            <w:vAlign w:val="center"/>
          </w:tcPr>
          <w:p w:rsidR="007941A0" w:rsidRPr="00362D9A" w:rsidRDefault="007941A0" w:rsidP="000C61C0">
            <w:pPr>
              <w:jc w:val="center"/>
              <w:rPr>
                <w:rFonts w:ascii="GHEA Grapalat" w:hAnsi="GHEA Grapalat"/>
                <w:sz w:val="14"/>
                <w:szCs w:val="14"/>
              </w:rPr>
            </w:pPr>
          </w:p>
        </w:tc>
        <w:tc>
          <w:tcPr>
            <w:tcW w:w="777" w:type="dxa"/>
            <w:vMerge/>
            <w:vAlign w:val="center"/>
          </w:tcPr>
          <w:p w:rsidR="007941A0" w:rsidRPr="00362D9A" w:rsidRDefault="007941A0" w:rsidP="000C61C0">
            <w:pPr>
              <w:jc w:val="center"/>
              <w:rPr>
                <w:rFonts w:ascii="GHEA Grapalat" w:hAnsi="GHEA Grapalat"/>
                <w:sz w:val="14"/>
                <w:szCs w:val="14"/>
              </w:rPr>
            </w:pPr>
          </w:p>
        </w:tc>
        <w:tc>
          <w:tcPr>
            <w:tcW w:w="1322" w:type="dxa"/>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адрес</w:t>
            </w:r>
          </w:p>
        </w:tc>
        <w:tc>
          <w:tcPr>
            <w:tcW w:w="1276" w:type="dxa"/>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количество предметов</w:t>
            </w:r>
          </w:p>
        </w:tc>
        <w:tc>
          <w:tcPr>
            <w:tcW w:w="992" w:type="dxa"/>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Термин:</w:t>
            </w:r>
          </w:p>
          <w:p w:rsidR="007941A0" w:rsidRPr="00362D9A" w:rsidRDefault="007941A0" w:rsidP="000C61C0">
            <w:pPr>
              <w:jc w:val="center"/>
              <w:rPr>
                <w:rFonts w:ascii="GHEA Grapalat" w:hAnsi="GHEA Grapalat"/>
                <w:sz w:val="14"/>
                <w:szCs w:val="14"/>
              </w:rPr>
            </w:pP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6</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Масло</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Сливочный, дезодорированный фильтрацией, жирность: 82,9%, качественный, свежий, энергетическая ценность на 100 грамм: 743 ккал, белки 0,6г, углеводы 0,6г, 3111кДж, в заводской упаковке по 10-25кг: ГОСТ 37-91 или аналог. Безопасность и маркировка по данным Правительства РА 2006г. Статья 8 «Технического регулирования молока и молочной продукции» и Закон РА «О безопасности пищевых продуктов», утвержденные Постановлением № 1925 от 21 декабря.</w:t>
            </w:r>
          </w:p>
        </w:tc>
        <w:tc>
          <w:tcPr>
            <w:tcW w:w="1161" w:type="dxa"/>
            <w:vAlign w:val="center"/>
          </w:tcPr>
          <w:p w:rsidR="009C624B" w:rsidRPr="00362D9A" w:rsidRDefault="009C624B" w:rsidP="009C624B">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5100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rPr>
            </w:pPr>
            <w:r>
              <w:rPr>
                <w:rFonts w:ascii="Calibri" w:hAnsi="Calibri" w:cs="Calibri"/>
                <w:color w:val="000000"/>
                <w:sz w:val="20"/>
                <w:szCs w:val="20"/>
              </w:rPr>
              <w:t>200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1020000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339"/>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54</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Давить</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Тыква свежая. Безопасность согласно статье 9 Закона РА «О гигиенических нормативах и безопасности пищевых продуктов» N 2-III-4.9-01-2010. Сезонный</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1350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bl>
    <w:p w:rsidR="007941A0" w:rsidRPr="000C61C0" w:rsidRDefault="007941A0" w:rsidP="007941A0">
      <w:pPr>
        <w:rPr>
          <w:rFonts w:ascii="GHEA Grapalat" w:hAnsi="GHEA Grapalat" w:cs="Sylfaen"/>
        </w:rPr>
      </w:pPr>
      <w:bookmarkStart w:id="1" w:name="_GoBack"/>
      <w:bookmarkEnd w:id="1"/>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lastRenderedPageBreak/>
        <w:t>согласно Решению Комиссии Таможенного союза от 9 декабря 2011 года № 880 «О безопасности пищевой продукции» (ТС 021/2011),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7941A0">
      <w:pPr>
        <w:numPr>
          <w:ilvl w:val="0"/>
          <w:numId w:val="46"/>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9C624B" w:rsidRDefault="007941A0" w:rsidP="009C624B">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0C61C0" w:rsidRPr="000C61C0" w:rsidRDefault="000C61C0" w:rsidP="000C61C0">
            <w:pPr>
              <w:widowControl w:val="0"/>
              <w:jc w:val="center"/>
              <w:rPr>
                <w:rFonts w:ascii="GHEA Grapalat" w:hAnsi="GHEA Grapalat"/>
              </w:rPr>
            </w:pPr>
            <w:r w:rsidRPr="000C61C0">
              <w:rPr>
                <w:rFonts w:ascii="GHEA Grapalat" w:hAnsi="GHEA Grapalat"/>
              </w:rPr>
              <w:t>ПОКУПАТЕЛЬ</w:t>
            </w:r>
          </w:p>
          <w:p w:rsidR="000C61C0" w:rsidRPr="000C61C0" w:rsidRDefault="000C61C0" w:rsidP="000C61C0">
            <w:pPr>
              <w:widowControl w:val="0"/>
              <w:jc w:val="center"/>
              <w:rPr>
                <w:rFonts w:ascii="GHEA Grapalat" w:hAnsi="GHEA Grapalat"/>
              </w:rPr>
            </w:pPr>
            <w:r w:rsidRPr="000C61C0">
              <w:rPr>
                <w:rFonts w:ascii="GHEA Grapalat" w:hAnsi="GHEA Grapalat"/>
              </w:rPr>
              <w:t>ГНКО" Гтнвац  Ераз "</w:t>
            </w:r>
          </w:p>
          <w:p w:rsidR="000C61C0" w:rsidRPr="000C61C0" w:rsidRDefault="000C61C0" w:rsidP="000C61C0">
            <w:pPr>
              <w:widowControl w:val="0"/>
              <w:jc w:val="center"/>
              <w:rPr>
                <w:rFonts w:ascii="GHEA Grapalat" w:hAnsi="GHEA Grapalat"/>
              </w:rPr>
            </w:pPr>
            <w:r w:rsidRPr="000C61C0">
              <w:rPr>
                <w:rFonts w:ascii="GHEA Grapalat" w:hAnsi="GHEA Grapalat"/>
              </w:rPr>
              <w:t>г.Даштакар  , в at 4-rd p. /2 /1</w:t>
            </w:r>
          </w:p>
          <w:p w:rsidR="000C61C0" w:rsidRPr="000C61C0" w:rsidRDefault="000C61C0" w:rsidP="000C61C0">
            <w:pPr>
              <w:widowControl w:val="0"/>
              <w:jc w:val="center"/>
              <w:rPr>
                <w:rFonts w:ascii="GHEA Grapalat" w:hAnsi="GHEA Grapalat"/>
              </w:rPr>
            </w:pPr>
            <w:r w:rsidRPr="000C61C0">
              <w:rPr>
                <w:rFonts w:ascii="GHEA Grapalat" w:hAnsi="GHEA Grapalat"/>
              </w:rPr>
              <w:t>Акба банк:</w:t>
            </w:r>
          </w:p>
          <w:p w:rsidR="000C61C0" w:rsidRPr="000C61C0" w:rsidRDefault="000C61C0" w:rsidP="000C61C0">
            <w:pPr>
              <w:widowControl w:val="0"/>
              <w:jc w:val="center"/>
              <w:rPr>
                <w:rFonts w:ascii="GHEA Grapalat" w:hAnsi="GHEA Grapalat"/>
              </w:rPr>
            </w:pPr>
            <w:r w:rsidRPr="000C61C0">
              <w:rPr>
                <w:rFonts w:ascii="GHEA Grapalat" w:hAnsi="GHEA Grapalat"/>
              </w:rPr>
              <w:t>Веди м / с</w:t>
            </w:r>
          </w:p>
          <w:p w:rsidR="000C61C0" w:rsidRPr="000C61C0" w:rsidRDefault="000C61C0" w:rsidP="000C61C0">
            <w:pPr>
              <w:widowControl w:val="0"/>
              <w:jc w:val="center"/>
              <w:rPr>
                <w:rFonts w:ascii="GHEA Grapalat" w:hAnsi="GHEA Grapalat"/>
              </w:rPr>
            </w:pPr>
            <w:r w:rsidRPr="000C61C0">
              <w:rPr>
                <w:rFonts w:ascii="GHEA Grapalat" w:hAnsi="GHEA Grapalat"/>
              </w:rPr>
              <w:t>ПК 220129690321000</w:t>
            </w:r>
          </w:p>
          <w:p w:rsidR="000C61C0" w:rsidRPr="000C61C0" w:rsidRDefault="000C61C0" w:rsidP="000C61C0">
            <w:pPr>
              <w:widowControl w:val="0"/>
              <w:jc w:val="center"/>
              <w:rPr>
                <w:rFonts w:ascii="GHEA Grapalat" w:hAnsi="GHEA Grapalat"/>
              </w:rPr>
            </w:pPr>
            <w:r w:rsidRPr="000C61C0">
              <w:rPr>
                <w:rFonts w:ascii="GHEA Grapalat" w:hAnsi="GHEA Grapalat"/>
              </w:rPr>
              <w:t xml:space="preserve">AVC 04234477                  </w:t>
            </w:r>
          </w:p>
          <w:p w:rsidR="000C61C0" w:rsidRPr="000C61C0" w:rsidRDefault="000C61C0" w:rsidP="000C61C0">
            <w:pPr>
              <w:widowControl w:val="0"/>
              <w:jc w:val="center"/>
              <w:rPr>
                <w:rFonts w:ascii="GHEA Grapalat" w:hAnsi="GHEA Grapalat"/>
              </w:rPr>
            </w:pPr>
            <w:r w:rsidRPr="000C61C0">
              <w:rPr>
                <w:rFonts w:ascii="GHEA Grapalat" w:hAnsi="GHEA Grapalat"/>
              </w:rPr>
              <w:lastRenderedPageBreak/>
              <w:t>А. Мелконян</w:t>
            </w:r>
          </w:p>
          <w:p w:rsidR="000C61C0" w:rsidRPr="000C61C0" w:rsidRDefault="000C61C0" w:rsidP="000C61C0">
            <w:pPr>
              <w:widowControl w:val="0"/>
              <w:jc w:val="center"/>
              <w:rPr>
                <w:rFonts w:ascii="GHEA Grapalat" w:hAnsi="GHEA Grapalat"/>
              </w:rPr>
            </w:pPr>
            <w:r w:rsidRPr="000C61C0">
              <w:rPr>
                <w:rFonts w:ascii="GHEA Grapalat" w:hAnsi="GHEA Grapalat"/>
              </w:rPr>
              <w:t>/подпись/</w:t>
            </w:r>
          </w:p>
          <w:p w:rsidR="00E12B8D" w:rsidRPr="00B138F3" w:rsidRDefault="000C61C0" w:rsidP="000C61C0">
            <w:pPr>
              <w:widowControl w:val="0"/>
              <w:jc w:val="center"/>
              <w:rPr>
                <w:rFonts w:ascii="GHEA Grapalat" w:hAnsi="GHEA Grapalat"/>
              </w:rPr>
            </w:pPr>
            <w:r w:rsidRPr="000C61C0">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3"/>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4"/>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ПОКУПАТЕЛЬ</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ГНКО" Гтнвац  Ераз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г.Даштакар  , в at 4-rd p. /2 /1</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Акба банк:</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Веди м / с</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lastRenderedPageBreak/>
              <w:t>ПК 220129690321000</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 xml:space="preserve">AVC 04234477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 Мелконян</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/подпись/</w:t>
            </w:r>
          </w:p>
          <w:p w:rsidR="00E12B8D" w:rsidRPr="00CC23DA" w:rsidRDefault="000C61C0" w:rsidP="000C61C0">
            <w:pPr>
              <w:widowControl w:val="0"/>
              <w:jc w:val="center"/>
              <w:rPr>
                <w:rFonts w:ascii="GHEA Grapalat" w:hAnsi="GHEA Grapalat"/>
              </w:rPr>
            </w:pPr>
            <w:r w:rsidRPr="000C61C0">
              <w:rPr>
                <w:rFonts w:ascii="GHEA Grapalat" w:hAnsi="GHEA Grapalat"/>
                <w:b/>
              </w:rPr>
              <w:t>М. П.</w:t>
            </w:r>
            <w:r w:rsidR="00E12B8D"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0"/>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F5B" w:rsidRDefault="00943F5B" w:rsidP="00E12B8D">
      <w:r>
        <w:separator/>
      </w:r>
    </w:p>
  </w:endnote>
  <w:endnote w:type="continuationSeparator" w:id="0">
    <w:p w:rsidR="00943F5B" w:rsidRDefault="00943F5B"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0C61C0" w:rsidRPr="00C861E9" w:rsidRDefault="000C61C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36615">
          <w:rPr>
            <w:rFonts w:ascii="GHEA Grapalat" w:hAnsi="GHEA Grapalat"/>
            <w:noProof/>
            <w:sz w:val="24"/>
            <w:szCs w:val="24"/>
          </w:rPr>
          <w:t>122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F5B" w:rsidRDefault="00943F5B" w:rsidP="00E12B8D">
      <w:r>
        <w:separator/>
      </w:r>
    </w:p>
  </w:footnote>
  <w:footnote w:type="continuationSeparator" w:id="0">
    <w:p w:rsidR="00943F5B" w:rsidRDefault="00943F5B" w:rsidP="00E12B8D">
      <w:r>
        <w:continuationSeparator/>
      </w:r>
    </w:p>
  </w:footnote>
  <w:footnote w:id="1">
    <w:p w:rsidR="000C61C0" w:rsidRPr="00ED3BA4" w:rsidRDefault="000C61C0"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Pr="008842CE" w:rsidRDefault="000C61C0" w:rsidP="000C61C0">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0C61C0" w:rsidRPr="00541313" w:rsidRDefault="000C61C0"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0C61C0" w:rsidRPr="00DB4FE3" w:rsidRDefault="000C61C0"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0C61C0" w:rsidRPr="00DB4FE3" w:rsidRDefault="000C61C0"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0C61C0" w:rsidRDefault="000C61C0"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0C61C0" w:rsidRPr="00D3436F" w:rsidRDefault="000C61C0"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0C61C0" w:rsidRPr="008842CE" w:rsidRDefault="000C61C0" w:rsidP="00E12B8D">
      <w:pPr>
        <w:pStyle w:val="af2"/>
        <w:widowControl w:val="0"/>
        <w:jc w:val="both"/>
        <w:rPr>
          <w:rFonts w:ascii="GHEA Grapalat" w:hAnsi="GHEA Grapalat"/>
          <w:lang w:val="af-ZA"/>
        </w:rPr>
      </w:pPr>
    </w:p>
    <w:p w:rsidR="000C61C0" w:rsidRPr="008842CE" w:rsidRDefault="000C61C0" w:rsidP="00E12B8D">
      <w:pPr>
        <w:pStyle w:val="af2"/>
        <w:widowControl w:val="0"/>
        <w:jc w:val="both"/>
        <w:rPr>
          <w:rFonts w:ascii="GHEA Grapalat" w:hAnsi="GHEA Grapalat"/>
          <w:lang w:val="af-ZA"/>
        </w:rPr>
      </w:pPr>
    </w:p>
  </w:footnote>
  <w:footnote w:id="4">
    <w:p w:rsidR="000C61C0" w:rsidRPr="00CD6B60" w:rsidRDefault="000C61C0"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C61C0" w:rsidRPr="00CD6B60" w:rsidRDefault="000C61C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C61C0" w:rsidRPr="00CD6B60" w:rsidRDefault="000C61C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C61C0" w:rsidRPr="00CD6B60" w:rsidRDefault="000C61C0"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0C61C0" w:rsidRPr="00CA2B01" w:rsidRDefault="000C61C0"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C61C0" w:rsidRPr="00CA2B01" w:rsidRDefault="000C61C0"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C61C0" w:rsidRPr="00CA2B01" w:rsidRDefault="000C61C0"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0C61C0" w:rsidRPr="005D5092" w:rsidRDefault="000C61C0"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C61C0" w:rsidRPr="0034222E" w:rsidDel="00932115" w:rsidRDefault="000C61C0"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0C61C0" w:rsidRPr="00D3436F" w:rsidRDefault="000C61C0"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C61C0" w:rsidRPr="000811C1" w:rsidRDefault="000C61C0" w:rsidP="00E12B8D">
      <w:pPr>
        <w:pStyle w:val="af2"/>
        <w:rPr>
          <w:rFonts w:asciiTheme="minorHAnsi" w:hAnsiTheme="minorHAnsi"/>
        </w:rPr>
      </w:pPr>
    </w:p>
  </w:footnote>
  <w:footnote w:id="8">
    <w:p w:rsidR="000C61C0" w:rsidRPr="00FE2AA4" w:rsidRDefault="000C61C0"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0C61C0" w:rsidRPr="008842CE" w:rsidRDefault="000C61C0"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C61C0" w:rsidRPr="000811C1" w:rsidRDefault="000C61C0" w:rsidP="00E12B8D">
      <w:pPr>
        <w:pStyle w:val="af2"/>
        <w:rPr>
          <w:lang w:val="af-ZA"/>
        </w:rPr>
      </w:pPr>
    </w:p>
  </w:footnote>
  <w:footnote w:id="10">
    <w:p w:rsidR="000C61C0" w:rsidRDefault="000C61C0" w:rsidP="00E12B8D">
      <w:pPr>
        <w:pStyle w:val="af2"/>
        <w:jc w:val="both"/>
        <w:rPr>
          <w:rFonts w:ascii="GHEA Grapalat" w:hAnsi="GHEA Grapalat"/>
          <w:i/>
          <w:lang w:val="hy-AM"/>
        </w:rPr>
      </w:pPr>
    </w:p>
    <w:p w:rsidR="000C61C0" w:rsidRPr="002227A9" w:rsidRDefault="000C61C0"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0C61C0" w:rsidRPr="00636142" w:rsidRDefault="000C61C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0C61C0" w:rsidRPr="0092041F" w:rsidRDefault="000C61C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C61C0" w:rsidRPr="0092041F" w:rsidRDefault="000C61C0" w:rsidP="00E12B8D">
      <w:pPr>
        <w:pStyle w:val="af2"/>
        <w:jc w:val="both"/>
        <w:rPr>
          <w:rFonts w:ascii="GHEA Grapalat" w:hAnsi="GHEA Grapalat"/>
          <w:i/>
        </w:rPr>
      </w:pPr>
    </w:p>
  </w:footnote>
  <w:footnote w:id="11">
    <w:p w:rsidR="000C61C0" w:rsidRPr="004A4643" w:rsidRDefault="000C61C0"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0C61C0" w:rsidRPr="008E4439" w:rsidRDefault="000C61C0"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C61C0" w:rsidRPr="000811C1" w:rsidRDefault="000C61C0" w:rsidP="00E12B8D">
      <w:pPr>
        <w:pStyle w:val="af2"/>
        <w:rPr>
          <w:rFonts w:ascii="Sylfaen" w:hAnsi="Sylfaen"/>
          <w:sz w:val="18"/>
          <w:szCs w:val="18"/>
        </w:rPr>
      </w:pPr>
    </w:p>
  </w:footnote>
  <w:footnote w:id="13">
    <w:p w:rsidR="000C61C0" w:rsidRPr="00A31673" w:rsidRDefault="000C61C0"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0C61C0" w:rsidRPr="00DE7706" w:rsidRDefault="000C61C0"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0C61C0" w:rsidRPr="008416BA" w:rsidRDefault="000C61C0"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C61C0" w:rsidRDefault="000C61C0" w:rsidP="00E12B8D">
      <w:pPr>
        <w:jc w:val="both"/>
      </w:pPr>
    </w:p>
    <w:p w:rsidR="000C61C0" w:rsidRPr="008B70EB" w:rsidRDefault="000C61C0"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C61C0" w:rsidRPr="008B70EB" w:rsidRDefault="000C61C0"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C61C0" w:rsidRPr="008B70EB" w:rsidRDefault="000C61C0"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C61C0" w:rsidRDefault="000C61C0" w:rsidP="00E12B8D">
      <w:pPr>
        <w:jc w:val="both"/>
        <w:rPr>
          <w:rFonts w:asciiTheme="minorHAnsi" w:hAnsiTheme="minorHAnsi"/>
          <w:lang w:val="af-ZA"/>
        </w:rPr>
      </w:pPr>
    </w:p>
  </w:footnote>
  <w:footnote w:id="16">
    <w:p w:rsidR="000C61C0" w:rsidRPr="00A25D1B" w:rsidRDefault="000C61C0"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0C61C0" w:rsidRPr="00DC619D" w:rsidRDefault="000C61C0"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0C61C0" w:rsidRPr="00D3436F" w:rsidRDefault="000C61C0"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C61C0" w:rsidRPr="00D3436F" w:rsidRDefault="000C61C0" w:rsidP="00E12B8D">
      <w:pPr>
        <w:pStyle w:val="af2"/>
        <w:rPr>
          <w:lang w:val="es-ES"/>
        </w:rPr>
      </w:pPr>
    </w:p>
  </w:footnote>
  <w:footnote w:id="19">
    <w:p w:rsidR="000C61C0" w:rsidRPr="008842CE" w:rsidRDefault="000C61C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C61C0" w:rsidRPr="008842CE" w:rsidRDefault="000C61C0" w:rsidP="00E12B8D">
      <w:pPr>
        <w:pStyle w:val="af2"/>
        <w:jc w:val="both"/>
        <w:rPr>
          <w:rFonts w:ascii="GHEA Grapalat" w:hAnsi="GHEA Grapalat"/>
        </w:rPr>
      </w:pPr>
    </w:p>
  </w:footnote>
  <w:footnote w:id="20">
    <w:p w:rsidR="000C61C0" w:rsidRPr="008842CE" w:rsidRDefault="000C61C0" w:rsidP="00E12B8D">
      <w:pPr>
        <w:pStyle w:val="af2"/>
        <w:jc w:val="both"/>
      </w:pPr>
    </w:p>
  </w:footnote>
  <w:footnote w:id="21">
    <w:p w:rsidR="000C61C0" w:rsidRPr="008842CE" w:rsidRDefault="000C61C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C61C0" w:rsidRPr="008842CE" w:rsidRDefault="000C61C0" w:rsidP="00E12B8D">
      <w:pPr>
        <w:pStyle w:val="af2"/>
        <w:jc w:val="both"/>
        <w:rPr>
          <w:rFonts w:ascii="GHEA Grapalat" w:hAnsi="GHEA Grapalat"/>
        </w:rPr>
      </w:pPr>
    </w:p>
  </w:footnote>
  <w:footnote w:id="22">
    <w:p w:rsidR="000C61C0" w:rsidRPr="008842CE" w:rsidRDefault="000C61C0" w:rsidP="00E12B8D">
      <w:pPr>
        <w:pStyle w:val="af2"/>
        <w:jc w:val="both"/>
      </w:pPr>
    </w:p>
  </w:footnote>
  <w:footnote w:id="23">
    <w:p w:rsidR="000C61C0" w:rsidRPr="00217344" w:rsidRDefault="000C61C0"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0C61C0" w:rsidRPr="008842CE" w:rsidRDefault="000C61C0"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0C61C0" w:rsidRDefault="000C61C0"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C61C0" w:rsidRPr="00F21C0D" w:rsidRDefault="000C61C0" w:rsidP="00E12B8D">
      <w:pPr>
        <w:pStyle w:val="af2"/>
        <w:widowControl w:val="0"/>
        <w:jc w:val="both"/>
        <w:rPr>
          <w:lang w:val="hy-AM"/>
        </w:rPr>
      </w:pPr>
    </w:p>
  </w:footnote>
  <w:footnote w:id="26">
    <w:p w:rsidR="000C61C0" w:rsidRDefault="000C61C0"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C61C0" w:rsidRDefault="000C61C0" w:rsidP="00E12B8D">
      <w:pPr>
        <w:pStyle w:val="af2"/>
        <w:widowControl w:val="0"/>
        <w:jc w:val="both"/>
        <w:rPr>
          <w:rFonts w:ascii="GHEA Grapalat" w:hAnsi="GHEA Grapalat"/>
          <w:i/>
        </w:rPr>
      </w:pPr>
    </w:p>
    <w:p w:rsidR="000C61C0" w:rsidRDefault="000C61C0" w:rsidP="00E12B8D">
      <w:pPr>
        <w:pStyle w:val="af2"/>
        <w:widowControl w:val="0"/>
        <w:jc w:val="both"/>
        <w:rPr>
          <w:rFonts w:ascii="GHEA Grapalat" w:hAnsi="GHEA Grapalat"/>
          <w:i/>
        </w:rPr>
      </w:pPr>
    </w:p>
    <w:p w:rsidR="000C61C0" w:rsidRPr="00EB336B" w:rsidRDefault="000C61C0"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C61C0" w:rsidRPr="00D3436F" w:rsidRDefault="000C61C0" w:rsidP="00E12B8D">
      <w:pPr>
        <w:pStyle w:val="af2"/>
        <w:rPr>
          <w:lang w:val="hy-AM"/>
        </w:rPr>
      </w:pPr>
    </w:p>
  </w:footnote>
  <w:footnote w:id="27">
    <w:p w:rsidR="000C61C0" w:rsidRPr="008842CE" w:rsidRDefault="000C61C0"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C61C0" w:rsidRPr="00E85250" w:rsidRDefault="000C61C0" w:rsidP="00E12B8D">
      <w:pPr>
        <w:widowControl w:val="0"/>
        <w:spacing w:after="160" w:line="360" w:lineRule="auto"/>
        <w:ind w:firstLine="709"/>
        <w:jc w:val="both"/>
        <w:rPr>
          <w:rFonts w:ascii="GHEA Grapalat" w:hAnsi="GHEA Grapalat"/>
          <w:lang w:val="hy-AM"/>
        </w:rPr>
      </w:pPr>
    </w:p>
    <w:p w:rsidR="000C61C0" w:rsidRPr="00D3436F" w:rsidRDefault="000C61C0" w:rsidP="00E12B8D">
      <w:pPr>
        <w:pStyle w:val="af2"/>
        <w:rPr>
          <w:lang w:val="hy-AM"/>
        </w:rPr>
      </w:pPr>
    </w:p>
  </w:footnote>
  <w:footnote w:id="28">
    <w:p w:rsidR="000C61C0" w:rsidRPr="00402BC3" w:rsidRDefault="000C61C0"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C61C0" w:rsidRPr="00552088" w:rsidRDefault="000C61C0"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C61C0" w:rsidRPr="00D3436F" w:rsidRDefault="000C61C0" w:rsidP="00E12B8D">
      <w:pPr>
        <w:pStyle w:val="af2"/>
        <w:rPr>
          <w:lang w:val="hy-AM"/>
        </w:rPr>
      </w:pPr>
    </w:p>
  </w:footnote>
  <w:footnote w:id="29">
    <w:p w:rsidR="000C61C0" w:rsidRPr="008842CE" w:rsidRDefault="000C61C0"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C61C0" w:rsidRPr="00D3436F" w:rsidRDefault="000C61C0" w:rsidP="00E12B8D">
      <w:pPr>
        <w:pStyle w:val="af2"/>
        <w:rPr>
          <w:lang w:val="hy-AM"/>
        </w:rPr>
      </w:pPr>
    </w:p>
  </w:footnote>
  <w:footnote w:id="30">
    <w:p w:rsidR="000C61C0" w:rsidRPr="00D3436F" w:rsidRDefault="000C61C0"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0C61C0" w:rsidRPr="008842CE" w:rsidRDefault="000C61C0"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C61C0" w:rsidRPr="00D3436F" w:rsidRDefault="000C61C0" w:rsidP="00E12B8D">
      <w:pPr>
        <w:pStyle w:val="af2"/>
        <w:rPr>
          <w:lang w:val="hy-AM"/>
        </w:rPr>
      </w:pPr>
    </w:p>
  </w:footnote>
  <w:footnote w:id="32">
    <w:p w:rsidR="000C61C0" w:rsidRPr="008842CE" w:rsidRDefault="000C61C0"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0C61C0" w:rsidRPr="008842CE" w:rsidRDefault="000C61C0"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C61C0" w:rsidRPr="00D3436F" w:rsidRDefault="000C61C0" w:rsidP="00E12B8D">
      <w:pPr>
        <w:pStyle w:val="af2"/>
        <w:rPr>
          <w:lang w:val="hy-AM"/>
        </w:rPr>
      </w:pPr>
    </w:p>
  </w:footnote>
  <w:footnote w:id="33">
    <w:p w:rsidR="000C61C0" w:rsidRPr="008842CE" w:rsidRDefault="000C61C0"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0C61C0" w:rsidRPr="008842CE" w:rsidRDefault="000C61C0"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0406B6"/>
    <w:multiLevelType w:val="multilevel"/>
    <w:tmpl w:val="67708F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C16A43"/>
    <w:multiLevelType w:val="multilevel"/>
    <w:tmpl w:val="CDD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6"/>
  </w:num>
  <w:num w:numId="3">
    <w:abstractNumId w:val="29"/>
  </w:num>
  <w:num w:numId="4">
    <w:abstractNumId w:val="24"/>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3"/>
  </w:num>
  <w:num w:numId="12">
    <w:abstractNumId w:val="42"/>
  </w:num>
  <w:num w:numId="13">
    <w:abstractNumId w:val="38"/>
  </w:num>
  <w:num w:numId="14">
    <w:abstractNumId w:val="18"/>
  </w:num>
  <w:num w:numId="15">
    <w:abstractNumId w:val="39"/>
  </w:num>
  <w:num w:numId="16">
    <w:abstractNumId w:val="22"/>
  </w:num>
  <w:num w:numId="17">
    <w:abstractNumId w:val="10"/>
  </w:num>
  <w:num w:numId="18">
    <w:abstractNumId w:val="1"/>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2"/>
  </w:num>
  <w:num w:numId="23">
    <w:abstractNumId w:val="28"/>
  </w:num>
  <w:num w:numId="24">
    <w:abstractNumId w:val="17"/>
  </w:num>
  <w:num w:numId="25">
    <w:abstractNumId w:val="6"/>
  </w:num>
  <w:num w:numId="26">
    <w:abstractNumId w:val="5"/>
  </w:num>
  <w:num w:numId="27">
    <w:abstractNumId w:val="0"/>
  </w:num>
  <w:num w:numId="28">
    <w:abstractNumId w:val="14"/>
  </w:num>
  <w:num w:numId="29">
    <w:abstractNumId w:val="37"/>
  </w:num>
  <w:num w:numId="30">
    <w:abstractNumId w:val="33"/>
  </w:num>
  <w:num w:numId="31">
    <w:abstractNumId w:val="34"/>
  </w:num>
  <w:num w:numId="32">
    <w:abstractNumId w:val="19"/>
  </w:num>
  <w:num w:numId="33">
    <w:abstractNumId w:val="3"/>
  </w:num>
  <w:num w:numId="34">
    <w:abstractNumId w:val="8"/>
  </w:num>
  <w:num w:numId="35">
    <w:abstractNumId w:val="7"/>
  </w:num>
  <w:num w:numId="36">
    <w:abstractNumId w:val="43"/>
  </w:num>
  <w:num w:numId="37">
    <w:abstractNumId w:val="40"/>
  </w:num>
  <w:num w:numId="38">
    <w:abstractNumId w:val="35"/>
  </w:num>
  <w:num w:numId="39">
    <w:abstractNumId w:val="2"/>
  </w:num>
  <w:num w:numId="40">
    <w:abstractNumId w:val="21"/>
  </w:num>
  <w:num w:numId="41">
    <w:abstractNumId w:val="26"/>
  </w:num>
  <w:num w:numId="42">
    <w:abstractNumId w:val="23"/>
  </w:num>
  <w:num w:numId="43">
    <w:abstractNumId w:val="20"/>
  </w:num>
  <w:num w:numId="44">
    <w:abstractNumId w:val="30"/>
  </w:num>
  <w:num w:numId="45">
    <w:abstractNumId w:val="4"/>
  </w:num>
  <w:num w:numId="46">
    <w:abstractNumId w:val="15"/>
  </w:num>
  <w:num w:numId="47">
    <w:abstractNumId w:val="11"/>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77CA7"/>
    <w:rsid w:val="000C61C0"/>
    <w:rsid w:val="000F7140"/>
    <w:rsid w:val="002062DA"/>
    <w:rsid w:val="002C3F4E"/>
    <w:rsid w:val="003436BD"/>
    <w:rsid w:val="00356B81"/>
    <w:rsid w:val="003A3F76"/>
    <w:rsid w:val="003B256F"/>
    <w:rsid w:val="00446B99"/>
    <w:rsid w:val="004D0A48"/>
    <w:rsid w:val="004D7332"/>
    <w:rsid w:val="00501D4F"/>
    <w:rsid w:val="005126FF"/>
    <w:rsid w:val="0054508A"/>
    <w:rsid w:val="007617B2"/>
    <w:rsid w:val="007941A0"/>
    <w:rsid w:val="007A074A"/>
    <w:rsid w:val="007C2EA9"/>
    <w:rsid w:val="007C4DE6"/>
    <w:rsid w:val="007D0324"/>
    <w:rsid w:val="007E5C72"/>
    <w:rsid w:val="00825EDD"/>
    <w:rsid w:val="00835434"/>
    <w:rsid w:val="00866BEF"/>
    <w:rsid w:val="008B1F5B"/>
    <w:rsid w:val="008C0446"/>
    <w:rsid w:val="00920D6A"/>
    <w:rsid w:val="009256FD"/>
    <w:rsid w:val="00943F5B"/>
    <w:rsid w:val="009C624B"/>
    <w:rsid w:val="009E3704"/>
    <w:rsid w:val="00A10C84"/>
    <w:rsid w:val="00A36615"/>
    <w:rsid w:val="00AB43A1"/>
    <w:rsid w:val="00AC52E3"/>
    <w:rsid w:val="00AD42F0"/>
    <w:rsid w:val="00CC23DA"/>
    <w:rsid w:val="00E12B8D"/>
    <w:rsid w:val="00EE7FB2"/>
    <w:rsid w:val="00F16554"/>
    <w:rsid w:val="00FD135C"/>
    <w:rsid w:val="00FE0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90FBE-2F6F-4046-A768-23CDC708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AB4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AB43A1"/>
    <w:rPr>
      <w:rFonts w:ascii="Courier New" w:eastAsia="Times New Roman" w:hAnsi="Courier New" w:cs="Courier New"/>
      <w:sz w:val="20"/>
      <w:szCs w:val="20"/>
      <w:lang w:eastAsia="ru-RU"/>
    </w:rPr>
  </w:style>
  <w:style w:type="character" w:customStyle="1" w:styleId="y2iqfc">
    <w:name w:val="y2iqfc"/>
    <w:basedOn w:val="a0"/>
    <w:rsid w:val="00AB4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465743">
      <w:bodyDiv w:val="1"/>
      <w:marLeft w:val="0"/>
      <w:marRight w:val="0"/>
      <w:marTop w:val="0"/>
      <w:marBottom w:val="0"/>
      <w:divBdr>
        <w:top w:val="none" w:sz="0" w:space="0" w:color="auto"/>
        <w:left w:val="none" w:sz="0" w:space="0" w:color="auto"/>
        <w:bottom w:val="none" w:sz="0" w:space="0" w:color="auto"/>
        <w:right w:val="none" w:sz="0" w:space="0" w:color="auto"/>
      </w:divBdr>
    </w:div>
    <w:div w:id="209027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22026</Words>
  <Characters>125554</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11</cp:revision>
  <dcterms:created xsi:type="dcterms:W3CDTF">2023-12-18T13:17:00Z</dcterms:created>
  <dcterms:modified xsi:type="dcterms:W3CDTF">2024-12-30T07:25:00Z</dcterms:modified>
</cp:coreProperties>
</file>